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850"/>
        <w:gridCol w:w="4677"/>
      </w:tblGrid>
      <w:tr w:rsidR="004A660D" w:rsidRPr="00BF7A0B" w:rsidTr="00281235">
        <w:trPr>
          <w:cantSplit/>
          <w:trHeight w:val="293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4A660D" w:rsidRPr="004A660D" w:rsidRDefault="004A660D" w:rsidP="004A660D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 w:rsidRPr="004A660D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4A660D" w:rsidRPr="004A660D" w:rsidRDefault="004A660D" w:rsidP="004A660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660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капитальному строительству </w:t>
            </w:r>
            <w:r w:rsidRPr="004A660D">
              <w:rPr>
                <w:rFonts w:ascii="Times New Roman" w:hAnsi="Times New Roman" w:cs="Times New Roman"/>
                <w:iCs/>
                <w:sz w:val="24"/>
                <w:szCs w:val="24"/>
              </w:rPr>
              <w:t>филиала</w:t>
            </w:r>
          </w:p>
          <w:p w:rsidR="004A660D" w:rsidRPr="004A660D" w:rsidRDefault="004A660D" w:rsidP="004A66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6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ПАО «МРСК </w:t>
            </w:r>
            <w:proofErr w:type="gramStart"/>
            <w:r w:rsidRPr="004A660D">
              <w:rPr>
                <w:rFonts w:ascii="Times New Roman" w:hAnsi="Times New Roman" w:cs="Times New Roman"/>
                <w:iCs/>
                <w:sz w:val="24"/>
                <w:szCs w:val="24"/>
              </w:rPr>
              <w:t>Центра»-</w:t>
            </w:r>
            <w:proofErr w:type="gramEnd"/>
            <w:r w:rsidRPr="004A66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«Костромаэнерго»                  </w:t>
            </w:r>
          </w:p>
          <w:p w:rsidR="004A660D" w:rsidRPr="004A660D" w:rsidRDefault="004A660D" w:rsidP="004A660D">
            <w:pPr>
              <w:spacing w:after="0" w:line="240" w:lineRule="auto"/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4A660D">
              <w:rPr>
                <w:rFonts w:ascii="Times New Roman" w:hAnsi="Times New Roman" w:cs="Times New Roman"/>
                <w:sz w:val="24"/>
                <w:szCs w:val="24"/>
              </w:rPr>
              <w:t>___________________ А.Ю.Розысков</w:t>
            </w:r>
          </w:p>
          <w:p w:rsidR="004A660D" w:rsidRPr="004A660D" w:rsidRDefault="004A660D" w:rsidP="004A660D">
            <w:pPr>
              <w:pStyle w:val="ac"/>
              <w:ind w:firstLine="9"/>
              <w:rPr>
                <w:rFonts w:ascii="Times New Roman" w:hAnsi="Times New Roman"/>
                <w:sz w:val="24"/>
                <w:szCs w:val="24"/>
              </w:rPr>
            </w:pPr>
            <w:r w:rsidRPr="004A660D">
              <w:rPr>
                <w:rFonts w:ascii="Times New Roman" w:hAnsi="Times New Roman"/>
                <w:sz w:val="24"/>
                <w:szCs w:val="24"/>
              </w:rPr>
              <w:t>«__</w:t>
            </w:r>
            <w:r w:rsidRPr="004A660D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A660D">
              <w:rPr>
                <w:rFonts w:ascii="Times New Roman" w:hAnsi="Times New Roman"/>
                <w:sz w:val="24"/>
                <w:szCs w:val="24"/>
              </w:rPr>
              <w:softHyphen/>
              <w:t>__» ______________2018 г.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A660D" w:rsidRPr="004A660D" w:rsidRDefault="004A660D" w:rsidP="004A66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A660D" w:rsidRPr="004A660D" w:rsidRDefault="004A660D" w:rsidP="004A660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A66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«УТВЕРЖДАЮ»</w:t>
            </w:r>
          </w:p>
          <w:p w:rsidR="004A660D" w:rsidRPr="004A660D" w:rsidRDefault="004A660D" w:rsidP="004A660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66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Первый заместитель директора – </w:t>
            </w:r>
          </w:p>
          <w:p w:rsidR="004A660D" w:rsidRPr="004A660D" w:rsidRDefault="004A660D" w:rsidP="004A660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660D">
              <w:rPr>
                <w:rFonts w:ascii="Times New Roman" w:hAnsi="Times New Roman" w:cs="Times New Roman"/>
                <w:iCs/>
                <w:sz w:val="24"/>
                <w:szCs w:val="24"/>
              </w:rPr>
              <w:t>главный инженер филиала</w:t>
            </w:r>
          </w:p>
          <w:p w:rsidR="004A660D" w:rsidRPr="004A660D" w:rsidRDefault="004A660D" w:rsidP="004A660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66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ПАО «МРСК </w:t>
            </w:r>
            <w:proofErr w:type="gramStart"/>
            <w:r w:rsidRPr="004A660D">
              <w:rPr>
                <w:rFonts w:ascii="Times New Roman" w:hAnsi="Times New Roman" w:cs="Times New Roman"/>
                <w:iCs/>
                <w:sz w:val="24"/>
                <w:szCs w:val="24"/>
              </w:rPr>
              <w:t>Центра»-</w:t>
            </w:r>
            <w:proofErr w:type="gramEnd"/>
            <w:r w:rsidRPr="004A660D">
              <w:rPr>
                <w:rFonts w:ascii="Times New Roman" w:hAnsi="Times New Roman" w:cs="Times New Roman"/>
                <w:iCs/>
                <w:sz w:val="24"/>
                <w:szCs w:val="24"/>
              </w:rPr>
              <w:t>«Костромаэнерго»                  ________________  Е.А.Смирнов</w:t>
            </w:r>
          </w:p>
          <w:p w:rsidR="004A660D" w:rsidRPr="004A660D" w:rsidRDefault="004A660D" w:rsidP="004A66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660D">
              <w:rPr>
                <w:rFonts w:ascii="Times New Roman" w:hAnsi="Times New Roman" w:cs="Times New Roman"/>
                <w:iCs/>
                <w:sz w:val="24"/>
                <w:szCs w:val="24"/>
              </w:rPr>
              <w:t>«____» _____________ 2018 г.</w:t>
            </w:r>
          </w:p>
        </w:tc>
      </w:tr>
    </w:tbl>
    <w:p w:rsidR="00A65D7F" w:rsidRPr="00007C9D" w:rsidRDefault="00A65D7F" w:rsidP="00A65D7F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A65D7F" w:rsidRPr="00007C9D" w:rsidRDefault="00A65D7F" w:rsidP="00A65D7F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A65D7F" w:rsidRPr="00007C9D" w:rsidRDefault="00A65D7F" w:rsidP="00A65D7F">
      <w:pPr>
        <w:pStyle w:val="a5"/>
        <w:rPr>
          <w:rFonts w:ascii="Times New Roman" w:hAnsi="Times New Roman" w:cs="Times New Roman"/>
          <w:bCs/>
          <w:sz w:val="26"/>
          <w:szCs w:val="26"/>
        </w:rPr>
      </w:pPr>
    </w:p>
    <w:p w:rsidR="000633C4" w:rsidRPr="000909CA" w:rsidRDefault="000633C4" w:rsidP="00FF063B">
      <w:pPr>
        <w:pStyle w:val="2"/>
        <w:numPr>
          <w:ilvl w:val="0"/>
          <w:numId w:val="0"/>
          <w:ins w:id="0" w:author="Kozlov_E" w:date="2005-05-24T16:56:00Z"/>
        </w:numPr>
        <w:rPr>
          <w:szCs w:val="28"/>
        </w:rPr>
      </w:pPr>
      <w:r w:rsidRPr="000909CA">
        <w:rPr>
          <w:szCs w:val="28"/>
        </w:rPr>
        <w:t xml:space="preserve">ТЕХНИЧЕСКОЕ ЗАДАНИЕ </w:t>
      </w:r>
    </w:p>
    <w:p w:rsidR="000633C4" w:rsidRPr="000909CA" w:rsidRDefault="000633C4" w:rsidP="00FF063B">
      <w:pPr>
        <w:spacing w:after="0" w:line="240" w:lineRule="auto"/>
      </w:pPr>
    </w:p>
    <w:p w:rsidR="000633C4" w:rsidRPr="000909CA" w:rsidRDefault="000879E1" w:rsidP="00FF06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909CA">
        <w:rPr>
          <w:rFonts w:ascii="Times New Roman" w:hAnsi="Times New Roman" w:cs="Times New Roman"/>
          <w:sz w:val="26"/>
          <w:szCs w:val="26"/>
        </w:rPr>
        <w:t xml:space="preserve">на выполнение СМР по </w:t>
      </w:r>
      <w:r w:rsidR="00B50246" w:rsidRPr="000909CA">
        <w:rPr>
          <w:rFonts w:ascii="Times New Roman" w:hAnsi="Times New Roman" w:cs="Times New Roman"/>
          <w:sz w:val="26"/>
          <w:szCs w:val="26"/>
        </w:rPr>
        <w:t>реконструкци</w:t>
      </w:r>
      <w:r w:rsidR="00656386">
        <w:rPr>
          <w:rFonts w:ascii="Times New Roman" w:hAnsi="Times New Roman" w:cs="Times New Roman"/>
          <w:sz w:val="26"/>
          <w:szCs w:val="26"/>
        </w:rPr>
        <w:t>и</w:t>
      </w:r>
      <w:r w:rsidR="00B50246" w:rsidRPr="000909CA">
        <w:rPr>
          <w:rFonts w:ascii="Times New Roman" w:hAnsi="Times New Roman" w:cs="Times New Roman"/>
          <w:sz w:val="26"/>
          <w:szCs w:val="26"/>
        </w:rPr>
        <w:t xml:space="preserve"> нежилого здания (мастерская), лит. А с заменой плоской кровли на двухскатную </w:t>
      </w:r>
    </w:p>
    <w:p w:rsidR="000633C4" w:rsidRPr="000909CA" w:rsidRDefault="000633C4" w:rsidP="00FF063B">
      <w:pPr>
        <w:pStyle w:val="a6"/>
        <w:numPr>
          <w:ilvl w:val="0"/>
          <w:numId w:val="1"/>
        </w:numPr>
        <w:tabs>
          <w:tab w:val="num" w:pos="1276"/>
        </w:tabs>
        <w:spacing w:before="240"/>
        <w:ind w:left="0" w:firstLine="709"/>
        <w:jc w:val="both"/>
        <w:rPr>
          <w:b/>
          <w:sz w:val="26"/>
          <w:szCs w:val="26"/>
        </w:rPr>
      </w:pPr>
      <w:r w:rsidRPr="000909CA">
        <w:rPr>
          <w:b/>
          <w:sz w:val="26"/>
          <w:szCs w:val="26"/>
        </w:rPr>
        <w:t>Общие положения.</w:t>
      </w:r>
    </w:p>
    <w:p w:rsidR="000633C4" w:rsidRPr="000909CA" w:rsidRDefault="00B50246" w:rsidP="00656386">
      <w:pPr>
        <w:numPr>
          <w:ilvl w:val="1"/>
          <w:numId w:val="15"/>
        </w:numPr>
        <w:tabs>
          <w:tab w:val="clear" w:pos="791"/>
          <w:tab w:val="num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9CA">
        <w:rPr>
          <w:rFonts w:ascii="Times New Roman" w:hAnsi="Times New Roman" w:cs="Times New Roman"/>
          <w:sz w:val="26"/>
          <w:szCs w:val="26"/>
        </w:rPr>
        <w:t>Реконструкци</w:t>
      </w:r>
      <w:r w:rsidR="00656386">
        <w:rPr>
          <w:rFonts w:ascii="Times New Roman" w:hAnsi="Times New Roman" w:cs="Times New Roman"/>
          <w:sz w:val="26"/>
          <w:szCs w:val="26"/>
        </w:rPr>
        <w:t>я</w:t>
      </w:r>
      <w:r w:rsidRPr="000909CA">
        <w:rPr>
          <w:rFonts w:ascii="Times New Roman" w:hAnsi="Times New Roman" w:cs="Times New Roman"/>
          <w:sz w:val="26"/>
          <w:szCs w:val="26"/>
        </w:rPr>
        <w:t xml:space="preserve"> нежилого здания (мастерская), лит. А с заменой плоской кровли на двухскатную </w:t>
      </w:r>
      <w:r w:rsidR="00656386">
        <w:rPr>
          <w:rFonts w:ascii="Times New Roman" w:hAnsi="Times New Roman" w:cs="Times New Roman"/>
          <w:sz w:val="26"/>
          <w:szCs w:val="26"/>
        </w:rPr>
        <w:t>выполняе</w:t>
      </w:r>
      <w:r w:rsidR="000633C4" w:rsidRPr="000909CA">
        <w:rPr>
          <w:rFonts w:ascii="Times New Roman" w:hAnsi="Times New Roman" w:cs="Times New Roman"/>
          <w:sz w:val="26"/>
          <w:szCs w:val="26"/>
        </w:rPr>
        <w:t xml:space="preserve">тся на основании инвестиционной программы </w:t>
      </w:r>
      <w:r w:rsidR="00025426" w:rsidRPr="000909CA">
        <w:rPr>
          <w:rFonts w:ascii="Times New Roman" w:hAnsi="Times New Roman" w:cs="Times New Roman"/>
          <w:sz w:val="26"/>
          <w:szCs w:val="26"/>
        </w:rPr>
        <w:t>П</w:t>
      </w:r>
      <w:r w:rsidR="000633C4" w:rsidRPr="000909CA">
        <w:rPr>
          <w:rFonts w:ascii="Times New Roman" w:hAnsi="Times New Roman" w:cs="Times New Roman"/>
          <w:sz w:val="26"/>
          <w:szCs w:val="26"/>
        </w:rPr>
        <w:t xml:space="preserve">АО «МРСК Центра» - «Костромаэнерго». </w:t>
      </w:r>
    </w:p>
    <w:p w:rsidR="000633C4" w:rsidRPr="000909CA" w:rsidRDefault="000633C4" w:rsidP="00FF063B">
      <w:pPr>
        <w:numPr>
          <w:ilvl w:val="1"/>
          <w:numId w:val="15"/>
        </w:numPr>
        <w:tabs>
          <w:tab w:val="clear" w:pos="791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9CA">
        <w:rPr>
          <w:rFonts w:ascii="Times New Roman" w:hAnsi="Times New Roman" w:cs="Times New Roman"/>
          <w:sz w:val="26"/>
          <w:szCs w:val="26"/>
        </w:rPr>
        <w:t xml:space="preserve">Строительно-монтажные работы по </w:t>
      </w:r>
      <w:r w:rsidR="00CE3B30" w:rsidRPr="000909CA">
        <w:rPr>
          <w:rFonts w:ascii="Times New Roman" w:hAnsi="Times New Roman" w:cs="Times New Roman"/>
          <w:sz w:val="26"/>
          <w:szCs w:val="26"/>
        </w:rPr>
        <w:t xml:space="preserve">реконструкции нежилого здания (мастерская), лит. А с заменой плоской кровли на </w:t>
      </w:r>
      <w:proofErr w:type="gramStart"/>
      <w:r w:rsidR="00CE3B30" w:rsidRPr="000909CA">
        <w:rPr>
          <w:rFonts w:ascii="Times New Roman" w:hAnsi="Times New Roman" w:cs="Times New Roman"/>
          <w:sz w:val="26"/>
          <w:szCs w:val="26"/>
        </w:rPr>
        <w:t>двухскатную</w:t>
      </w:r>
      <w:r w:rsidR="00DF12B8" w:rsidRPr="000909CA">
        <w:rPr>
          <w:rFonts w:ascii="Times New Roman" w:hAnsi="Times New Roman" w:cs="Times New Roman"/>
          <w:sz w:val="26"/>
          <w:szCs w:val="26"/>
        </w:rPr>
        <w:t xml:space="preserve"> </w:t>
      </w:r>
      <w:r w:rsidRPr="000909CA">
        <w:rPr>
          <w:rFonts w:ascii="Times New Roman" w:hAnsi="Times New Roman" w:cs="Times New Roman"/>
          <w:sz w:val="26"/>
          <w:szCs w:val="26"/>
        </w:rPr>
        <w:t xml:space="preserve"> должны</w:t>
      </w:r>
      <w:proofErr w:type="gramEnd"/>
      <w:r w:rsidRPr="000909CA">
        <w:rPr>
          <w:rFonts w:ascii="Times New Roman" w:hAnsi="Times New Roman" w:cs="Times New Roman"/>
          <w:sz w:val="26"/>
          <w:szCs w:val="26"/>
        </w:rPr>
        <w:t xml:space="preserve"> производиться в соответствии с проект</w:t>
      </w:r>
      <w:r w:rsidR="000879E1" w:rsidRPr="000909CA">
        <w:rPr>
          <w:rFonts w:ascii="Times New Roman" w:hAnsi="Times New Roman" w:cs="Times New Roman"/>
          <w:sz w:val="26"/>
          <w:szCs w:val="26"/>
        </w:rPr>
        <w:t>ом</w:t>
      </w:r>
      <w:r w:rsidRPr="000909CA">
        <w:rPr>
          <w:rFonts w:ascii="Times New Roman" w:hAnsi="Times New Roman" w:cs="Times New Roman"/>
          <w:sz w:val="26"/>
          <w:szCs w:val="26"/>
        </w:rPr>
        <w:t xml:space="preserve">, </w:t>
      </w:r>
      <w:r w:rsidR="00025426" w:rsidRPr="000909CA">
        <w:rPr>
          <w:rFonts w:ascii="Times New Roman" w:hAnsi="Times New Roman" w:cs="Times New Roman"/>
          <w:sz w:val="26"/>
          <w:szCs w:val="26"/>
        </w:rPr>
        <w:t xml:space="preserve">выполненным </w:t>
      </w:r>
      <w:r w:rsidR="00400C37" w:rsidRPr="000909CA">
        <w:rPr>
          <w:rFonts w:ascii="Times New Roman" w:hAnsi="Times New Roman" w:cs="Times New Roman"/>
          <w:sz w:val="26"/>
          <w:szCs w:val="26"/>
        </w:rPr>
        <w:t xml:space="preserve">ООО «РегионЭнергоМонтаж» № </w:t>
      </w:r>
      <w:r w:rsidR="004A660D" w:rsidRPr="000909CA">
        <w:rPr>
          <w:rFonts w:ascii="Times New Roman" w:hAnsi="Times New Roman" w:cs="Times New Roman"/>
          <w:sz w:val="26"/>
          <w:szCs w:val="26"/>
        </w:rPr>
        <w:t>204.44.17</w:t>
      </w:r>
      <w:r w:rsidR="00400C37" w:rsidRPr="000909CA">
        <w:rPr>
          <w:rFonts w:ascii="Times New Roman" w:hAnsi="Times New Roman" w:cs="Times New Roman"/>
          <w:sz w:val="26"/>
          <w:szCs w:val="26"/>
        </w:rPr>
        <w:t xml:space="preserve"> </w:t>
      </w:r>
      <w:r w:rsidR="0084515E" w:rsidRPr="000909CA">
        <w:rPr>
          <w:rFonts w:ascii="Times New Roman" w:hAnsi="Times New Roman" w:cs="Times New Roman"/>
          <w:sz w:val="26"/>
          <w:szCs w:val="26"/>
        </w:rPr>
        <w:t>(</w:t>
      </w:r>
      <w:r w:rsidR="00C81B0C" w:rsidRPr="000909CA">
        <w:rPr>
          <w:rFonts w:ascii="Times New Roman" w:hAnsi="Times New Roman" w:cs="Times New Roman"/>
          <w:sz w:val="26"/>
          <w:szCs w:val="26"/>
        </w:rPr>
        <w:t>п</w:t>
      </w:r>
      <w:r w:rsidRPr="000909CA">
        <w:rPr>
          <w:rFonts w:ascii="Times New Roman" w:hAnsi="Times New Roman" w:cs="Times New Roman"/>
          <w:sz w:val="26"/>
          <w:szCs w:val="26"/>
        </w:rPr>
        <w:t>риложение к данному ТЗ).</w:t>
      </w:r>
    </w:p>
    <w:p w:rsidR="000633C4" w:rsidRPr="000909CA" w:rsidRDefault="000633C4" w:rsidP="00FF063B">
      <w:pPr>
        <w:numPr>
          <w:ilvl w:val="1"/>
          <w:numId w:val="15"/>
        </w:numPr>
        <w:tabs>
          <w:tab w:val="clear" w:pos="791"/>
          <w:tab w:val="num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9CA">
        <w:rPr>
          <w:rFonts w:ascii="Times New Roman" w:hAnsi="Times New Roman" w:cs="Times New Roman"/>
          <w:sz w:val="26"/>
          <w:szCs w:val="26"/>
        </w:rPr>
        <w:t xml:space="preserve">Подрядчик определяется на основании проведения </w:t>
      </w:r>
      <w:r w:rsidR="00322FB6" w:rsidRPr="000909CA">
        <w:rPr>
          <w:rFonts w:ascii="Times New Roman" w:hAnsi="Times New Roman" w:cs="Times New Roman"/>
          <w:sz w:val="26"/>
          <w:szCs w:val="26"/>
        </w:rPr>
        <w:t>закупочной процедуры</w:t>
      </w:r>
      <w:r w:rsidRPr="000909CA">
        <w:rPr>
          <w:rFonts w:ascii="Times New Roman" w:hAnsi="Times New Roman" w:cs="Times New Roman"/>
          <w:sz w:val="26"/>
          <w:szCs w:val="26"/>
        </w:rPr>
        <w:t xml:space="preserve"> на выполнение данного вида работ.</w:t>
      </w:r>
    </w:p>
    <w:p w:rsidR="000633C4" w:rsidRPr="000909CA" w:rsidRDefault="000633C4" w:rsidP="00FF063B">
      <w:pPr>
        <w:numPr>
          <w:ilvl w:val="1"/>
          <w:numId w:val="15"/>
        </w:numPr>
        <w:tabs>
          <w:tab w:val="clear" w:pos="791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9CA">
        <w:rPr>
          <w:rFonts w:ascii="Times New Roman" w:hAnsi="Times New Roman" w:cs="Times New Roman"/>
          <w:sz w:val="26"/>
          <w:szCs w:val="26"/>
        </w:rPr>
        <w:t xml:space="preserve">Все условия работ определяются и регулируются на основе договора, заключенного Заказчиком </w:t>
      </w:r>
      <w:r w:rsidR="00322FB6" w:rsidRPr="000909CA">
        <w:rPr>
          <w:rFonts w:ascii="Times New Roman" w:hAnsi="Times New Roman" w:cs="Times New Roman"/>
          <w:sz w:val="26"/>
          <w:szCs w:val="26"/>
        </w:rPr>
        <w:t>по результату закупочной процедуры</w:t>
      </w:r>
      <w:r w:rsidRPr="000909CA">
        <w:rPr>
          <w:rFonts w:ascii="Times New Roman" w:hAnsi="Times New Roman" w:cs="Times New Roman"/>
          <w:sz w:val="26"/>
          <w:szCs w:val="26"/>
        </w:rPr>
        <w:t>.</w:t>
      </w:r>
    </w:p>
    <w:p w:rsidR="000633C4" w:rsidRPr="000909CA" w:rsidRDefault="000633C4" w:rsidP="00FF063B">
      <w:pPr>
        <w:numPr>
          <w:ilvl w:val="1"/>
          <w:numId w:val="15"/>
        </w:numPr>
        <w:tabs>
          <w:tab w:val="clear" w:pos="791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9CA">
        <w:rPr>
          <w:rFonts w:ascii="Times New Roman" w:hAnsi="Times New Roman" w:cs="Times New Roman"/>
          <w:sz w:val="26"/>
          <w:szCs w:val="26"/>
        </w:rPr>
        <w:t>Все строительные материалы, конструкции и оборудование поставляются Подрядчиком согласно проектным спецификациям, ГОСТ и ТУ.</w:t>
      </w:r>
    </w:p>
    <w:p w:rsidR="000633C4" w:rsidRPr="000909CA" w:rsidRDefault="000633C4" w:rsidP="00FF063B">
      <w:pPr>
        <w:pStyle w:val="a6"/>
        <w:numPr>
          <w:ilvl w:val="1"/>
          <w:numId w:val="15"/>
        </w:numPr>
        <w:tabs>
          <w:tab w:val="clear" w:pos="791"/>
          <w:tab w:val="left" w:pos="1418"/>
        </w:tabs>
        <w:ind w:left="0" w:firstLine="709"/>
        <w:jc w:val="both"/>
        <w:rPr>
          <w:sz w:val="26"/>
          <w:szCs w:val="26"/>
        </w:rPr>
      </w:pPr>
      <w:r w:rsidRPr="000909CA">
        <w:rPr>
          <w:sz w:val="26"/>
          <w:szCs w:val="26"/>
        </w:rPr>
        <w:t xml:space="preserve">Участвующие в </w:t>
      </w:r>
      <w:r w:rsidR="005D64CB" w:rsidRPr="000909CA">
        <w:rPr>
          <w:sz w:val="26"/>
          <w:szCs w:val="26"/>
        </w:rPr>
        <w:t>закупочной процедуре</w:t>
      </w:r>
      <w:r w:rsidRPr="000909CA">
        <w:rPr>
          <w:sz w:val="26"/>
          <w:szCs w:val="26"/>
        </w:rPr>
        <w:t xml:space="preserve"> должны иметь право допуска на данный вид деятельности в соответствии с действующим законодательством РФ и Уставом СРО, а так же опыт проведения строительно-монтажных работ на аналогичных объектах не менее </w:t>
      </w:r>
      <w:r w:rsidR="00250F32" w:rsidRPr="000909CA">
        <w:rPr>
          <w:sz w:val="26"/>
          <w:szCs w:val="26"/>
        </w:rPr>
        <w:t>3</w:t>
      </w:r>
      <w:r w:rsidRPr="000909CA">
        <w:rPr>
          <w:sz w:val="26"/>
          <w:szCs w:val="26"/>
        </w:rPr>
        <w:t xml:space="preserve"> лет.</w:t>
      </w:r>
    </w:p>
    <w:p w:rsidR="004A660D" w:rsidRPr="000909CA" w:rsidRDefault="004A660D" w:rsidP="00FF063B">
      <w:pPr>
        <w:pStyle w:val="a6"/>
        <w:numPr>
          <w:ilvl w:val="1"/>
          <w:numId w:val="15"/>
        </w:numPr>
        <w:tabs>
          <w:tab w:val="clear" w:pos="791"/>
          <w:tab w:val="num" w:pos="709"/>
        </w:tabs>
        <w:ind w:left="0" w:firstLine="709"/>
        <w:jc w:val="both"/>
        <w:rPr>
          <w:sz w:val="26"/>
          <w:szCs w:val="26"/>
        </w:rPr>
      </w:pPr>
      <w:r w:rsidRPr="000909CA">
        <w:rPr>
          <w:sz w:val="26"/>
          <w:szCs w:val="26"/>
        </w:rPr>
        <w:t>Строительно-монтажные работы, производимые организацией, должны быть застрахованы.</w:t>
      </w:r>
    </w:p>
    <w:p w:rsidR="004A660D" w:rsidRPr="000909CA" w:rsidRDefault="004A660D" w:rsidP="00FF063B">
      <w:pPr>
        <w:pStyle w:val="a6"/>
        <w:tabs>
          <w:tab w:val="left" w:pos="1418"/>
        </w:tabs>
        <w:ind w:left="1080" w:firstLine="0"/>
        <w:jc w:val="both"/>
        <w:rPr>
          <w:sz w:val="26"/>
          <w:szCs w:val="26"/>
        </w:rPr>
      </w:pPr>
    </w:p>
    <w:p w:rsidR="00A73015" w:rsidRPr="000909CA" w:rsidRDefault="00A73015" w:rsidP="00FF063B">
      <w:pPr>
        <w:pStyle w:val="a6"/>
        <w:numPr>
          <w:ilvl w:val="0"/>
          <w:numId w:val="1"/>
        </w:numPr>
        <w:tabs>
          <w:tab w:val="num" w:pos="1134"/>
        </w:tabs>
        <w:ind w:left="0" w:firstLine="709"/>
        <w:jc w:val="both"/>
        <w:rPr>
          <w:b/>
          <w:sz w:val="26"/>
          <w:szCs w:val="26"/>
        </w:rPr>
      </w:pPr>
      <w:r w:rsidRPr="000909CA">
        <w:rPr>
          <w:b/>
          <w:sz w:val="26"/>
          <w:szCs w:val="26"/>
        </w:rPr>
        <w:t>Обоснование для  р</w:t>
      </w:r>
      <w:r w:rsidRPr="000909CA">
        <w:rPr>
          <w:b/>
          <w:bCs/>
          <w:sz w:val="26"/>
          <w:szCs w:val="26"/>
        </w:rPr>
        <w:t>еконструкции</w:t>
      </w:r>
      <w:r w:rsidRPr="000909CA">
        <w:rPr>
          <w:b/>
          <w:sz w:val="26"/>
          <w:szCs w:val="26"/>
        </w:rPr>
        <w:t>:</w:t>
      </w:r>
    </w:p>
    <w:p w:rsidR="00A73015" w:rsidRPr="000909CA" w:rsidRDefault="00A73015" w:rsidP="00FF063B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0909CA">
        <w:rPr>
          <w:sz w:val="26"/>
          <w:szCs w:val="26"/>
        </w:rPr>
        <w:t xml:space="preserve">инвестиционная программа филиала ПАО «МРСК </w:t>
      </w:r>
      <w:proofErr w:type="gramStart"/>
      <w:r w:rsidRPr="000909CA">
        <w:rPr>
          <w:sz w:val="26"/>
          <w:szCs w:val="26"/>
        </w:rPr>
        <w:t>Центра»-</w:t>
      </w:r>
      <w:proofErr w:type="gramEnd"/>
      <w:r w:rsidRPr="000909CA">
        <w:rPr>
          <w:sz w:val="26"/>
          <w:szCs w:val="26"/>
        </w:rPr>
        <w:t>«Костромаэнерго» на 201</w:t>
      </w:r>
      <w:r w:rsidR="0051632E" w:rsidRPr="000909CA">
        <w:rPr>
          <w:sz w:val="26"/>
          <w:szCs w:val="26"/>
        </w:rPr>
        <w:t>7-202</w:t>
      </w:r>
      <w:r w:rsidR="00656386">
        <w:rPr>
          <w:sz w:val="26"/>
          <w:szCs w:val="26"/>
        </w:rPr>
        <w:t>1</w:t>
      </w:r>
      <w:r w:rsidRPr="000909CA">
        <w:rPr>
          <w:sz w:val="26"/>
          <w:szCs w:val="26"/>
        </w:rPr>
        <w:t xml:space="preserve"> год.</w:t>
      </w:r>
    </w:p>
    <w:p w:rsidR="00322FB6" w:rsidRPr="000909CA" w:rsidRDefault="00322FB6" w:rsidP="00FF063B">
      <w:pPr>
        <w:pStyle w:val="a6"/>
        <w:tabs>
          <w:tab w:val="left" w:pos="1276"/>
        </w:tabs>
        <w:ind w:left="0" w:firstLine="0"/>
        <w:jc w:val="both"/>
        <w:rPr>
          <w:sz w:val="26"/>
          <w:szCs w:val="26"/>
        </w:rPr>
      </w:pPr>
    </w:p>
    <w:p w:rsidR="000633C4" w:rsidRPr="000909CA" w:rsidRDefault="000633C4" w:rsidP="00656386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0909CA">
        <w:rPr>
          <w:b/>
          <w:sz w:val="26"/>
          <w:szCs w:val="26"/>
        </w:rPr>
        <w:t>Основные нормативно-технические документы (НТД), определяющие требования к выполняемым работам:</w:t>
      </w:r>
    </w:p>
    <w:p w:rsidR="00D60323" w:rsidRPr="000909CA" w:rsidRDefault="00D60323" w:rsidP="00F07B00">
      <w:pPr>
        <w:pStyle w:val="a6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b/>
          <w:iCs/>
          <w:sz w:val="26"/>
          <w:szCs w:val="26"/>
        </w:rPr>
      </w:pPr>
      <w:r w:rsidRPr="000909CA">
        <w:rPr>
          <w:sz w:val="26"/>
          <w:szCs w:val="26"/>
        </w:rPr>
        <w:t>СП 48.13330.2011 «Организация строительства. Актуализированная редакция СНиП 12-01-2004»</w:t>
      </w:r>
      <w:r w:rsidR="00B869B4" w:rsidRPr="000909CA">
        <w:rPr>
          <w:sz w:val="26"/>
          <w:szCs w:val="26"/>
        </w:rPr>
        <w:t>;</w:t>
      </w:r>
    </w:p>
    <w:p w:rsidR="000633C4" w:rsidRPr="000909CA" w:rsidRDefault="000633C4" w:rsidP="00F07B00">
      <w:pPr>
        <w:pStyle w:val="a6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b/>
          <w:iCs/>
          <w:sz w:val="26"/>
          <w:szCs w:val="26"/>
        </w:rPr>
      </w:pPr>
      <w:r w:rsidRPr="000909CA">
        <w:rPr>
          <w:sz w:val="26"/>
          <w:szCs w:val="26"/>
        </w:rPr>
        <w:t>СНиП 12-03-2001 «Безопасность труда в строительстве», часть 1 «Общие требования»;</w:t>
      </w:r>
    </w:p>
    <w:p w:rsidR="000633C4" w:rsidRPr="000909CA" w:rsidRDefault="000633C4" w:rsidP="00F07B00">
      <w:pPr>
        <w:pStyle w:val="a6"/>
        <w:numPr>
          <w:ilvl w:val="0"/>
          <w:numId w:val="17"/>
        </w:numPr>
        <w:tabs>
          <w:tab w:val="num" w:pos="1276"/>
        </w:tabs>
        <w:suppressAutoHyphens/>
        <w:ind w:left="0" w:firstLine="709"/>
        <w:jc w:val="both"/>
        <w:rPr>
          <w:b/>
          <w:iCs/>
          <w:sz w:val="26"/>
          <w:szCs w:val="26"/>
        </w:rPr>
      </w:pPr>
      <w:r w:rsidRPr="000909CA">
        <w:rPr>
          <w:sz w:val="26"/>
          <w:szCs w:val="26"/>
        </w:rPr>
        <w:t>СНиП 12-04-2002 «Безопасность труда в строительстве», часть 2 «Строительное производство»;</w:t>
      </w:r>
    </w:p>
    <w:p w:rsidR="00FF5B9E" w:rsidRPr="000909CA" w:rsidRDefault="00FF5B9E" w:rsidP="00C81B0C">
      <w:pPr>
        <w:pStyle w:val="a6"/>
        <w:numPr>
          <w:ilvl w:val="0"/>
          <w:numId w:val="17"/>
        </w:numPr>
        <w:tabs>
          <w:tab w:val="num" w:pos="1276"/>
        </w:tabs>
        <w:suppressAutoHyphens/>
        <w:ind w:left="0" w:firstLine="709"/>
        <w:jc w:val="both"/>
        <w:rPr>
          <w:b/>
          <w:iCs/>
          <w:sz w:val="26"/>
          <w:szCs w:val="26"/>
        </w:rPr>
      </w:pPr>
      <w:r w:rsidRPr="000909CA">
        <w:rPr>
          <w:bCs/>
          <w:sz w:val="26"/>
          <w:szCs w:val="26"/>
        </w:rPr>
        <w:t>СП 70.13330.2012 «Не</w:t>
      </w:r>
      <w:r w:rsidR="00586DCB" w:rsidRPr="000909CA">
        <w:rPr>
          <w:bCs/>
          <w:sz w:val="26"/>
          <w:szCs w:val="26"/>
        </w:rPr>
        <w:t>сущие и ограждающие конструкции</w:t>
      </w:r>
      <w:r w:rsidRPr="000909CA">
        <w:rPr>
          <w:bCs/>
          <w:sz w:val="26"/>
          <w:szCs w:val="26"/>
        </w:rPr>
        <w:t>;</w:t>
      </w:r>
    </w:p>
    <w:p w:rsidR="00A73015" w:rsidRPr="000909CA" w:rsidRDefault="00A73015" w:rsidP="00C81B0C">
      <w:pPr>
        <w:pStyle w:val="a6"/>
        <w:numPr>
          <w:ilvl w:val="0"/>
          <w:numId w:val="17"/>
        </w:numPr>
        <w:tabs>
          <w:tab w:val="num" w:pos="1276"/>
        </w:tabs>
        <w:suppressAutoHyphens/>
        <w:ind w:left="0" w:firstLine="709"/>
        <w:jc w:val="both"/>
        <w:rPr>
          <w:b/>
          <w:iCs/>
          <w:sz w:val="26"/>
          <w:szCs w:val="26"/>
        </w:rPr>
      </w:pPr>
      <w:r w:rsidRPr="000909CA">
        <w:rPr>
          <w:bCs/>
          <w:sz w:val="26"/>
          <w:szCs w:val="26"/>
        </w:rPr>
        <w:t>СП 17.13330.201</w:t>
      </w:r>
      <w:r w:rsidR="00B869B4" w:rsidRPr="000909CA">
        <w:rPr>
          <w:bCs/>
          <w:sz w:val="26"/>
          <w:szCs w:val="26"/>
        </w:rPr>
        <w:t>7</w:t>
      </w:r>
      <w:r w:rsidR="00C81B0C" w:rsidRPr="000909CA">
        <w:rPr>
          <w:bCs/>
          <w:sz w:val="26"/>
          <w:szCs w:val="26"/>
        </w:rPr>
        <w:t xml:space="preserve"> </w:t>
      </w:r>
      <w:r w:rsidRPr="000909CA">
        <w:rPr>
          <w:bCs/>
          <w:sz w:val="26"/>
          <w:szCs w:val="26"/>
        </w:rPr>
        <w:t xml:space="preserve"> «</w:t>
      </w:r>
      <w:r w:rsidR="00B869B4" w:rsidRPr="000909CA">
        <w:rPr>
          <w:bCs/>
          <w:sz w:val="26"/>
          <w:szCs w:val="26"/>
        </w:rPr>
        <w:t xml:space="preserve">СНиП </w:t>
      </w:r>
      <w:r w:rsidR="00B869B4" w:rsidRPr="000909CA">
        <w:rPr>
          <w:bCs/>
          <w:sz w:val="26"/>
          <w:szCs w:val="26"/>
          <w:lang w:val="en-US"/>
        </w:rPr>
        <w:t>II</w:t>
      </w:r>
      <w:r w:rsidR="00B869B4" w:rsidRPr="000909CA">
        <w:rPr>
          <w:bCs/>
          <w:sz w:val="26"/>
          <w:szCs w:val="26"/>
        </w:rPr>
        <w:t xml:space="preserve">-26-76 </w:t>
      </w:r>
      <w:r w:rsidRPr="000909CA">
        <w:rPr>
          <w:bCs/>
          <w:sz w:val="26"/>
          <w:szCs w:val="26"/>
        </w:rPr>
        <w:t>Кровли»;</w:t>
      </w:r>
    </w:p>
    <w:p w:rsidR="00A73015" w:rsidRPr="000909CA" w:rsidRDefault="00A73015" w:rsidP="00C81B0C">
      <w:pPr>
        <w:pStyle w:val="a6"/>
        <w:numPr>
          <w:ilvl w:val="0"/>
          <w:numId w:val="17"/>
        </w:numPr>
        <w:tabs>
          <w:tab w:val="num" w:pos="1276"/>
        </w:tabs>
        <w:suppressAutoHyphens/>
        <w:ind w:left="0" w:firstLine="709"/>
        <w:jc w:val="both"/>
        <w:rPr>
          <w:b/>
          <w:iCs/>
          <w:sz w:val="26"/>
          <w:szCs w:val="26"/>
        </w:rPr>
      </w:pPr>
      <w:r w:rsidRPr="000909CA">
        <w:rPr>
          <w:bCs/>
          <w:sz w:val="26"/>
          <w:szCs w:val="26"/>
        </w:rPr>
        <w:lastRenderedPageBreak/>
        <w:t>СП 20.13330.201</w:t>
      </w:r>
      <w:r w:rsidR="00B869B4" w:rsidRPr="000909CA">
        <w:rPr>
          <w:bCs/>
          <w:sz w:val="26"/>
          <w:szCs w:val="26"/>
        </w:rPr>
        <w:t>1</w:t>
      </w:r>
      <w:r w:rsidR="00C81B0C" w:rsidRPr="000909CA">
        <w:rPr>
          <w:bCs/>
          <w:sz w:val="26"/>
          <w:szCs w:val="26"/>
        </w:rPr>
        <w:t xml:space="preserve"> </w:t>
      </w:r>
      <w:r w:rsidRPr="000909CA">
        <w:rPr>
          <w:bCs/>
          <w:sz w:val="26"/>
          <w:szCs w:val="26"/>
        </w:rPr>
        <w:t xml:space="preserve"> «Нагрузки и воздействия»</w:t>
      </w:r>
      <w:r w:rsidR="00737952" w:rsidRPr="000909CA">
        <w:rPr>
          <w:bCs/>
          <w:sz w:val="26"/>
          <w:szCs w:val="26"/>
        </w:rPr>
        <w:t>;</w:t>
      </w:r>
    </w:p>
    <w:p w:rsidR="00A73015" w:rsidRPr="000909CA" w:rsidRDefault="00A73015" w:rsidP="00C81B0C">
      <w:pPr>
        <w:pStyle w:val="a6"/>
        <w:numPr>
          <w:ilvl w:val="0"/>
          <w:numId w:val="17"/>
        </w:numPr>
        <w:tabs>
          <w:tab w:val="num" w:pos="1276"/>
        </w:tabs>
        <w:suppressAutoHyphens/>
        <w:ind w:left="0" w:firstLine="709"/>
        <w:jc w:val="both"/>
        <w:rPr>
          <w:b/>
          <w:iCs/>
          <w:sz w:val="26"/>
          <w:szCs w:val="26"/>
        </w:rPr>
      </w:pPr>
      <w:r w:rsidRPr="000909CA">
        <w:rPr>
          <w:bCs/>
          <w:sz w:val="26"/>
          <w:szCs w:val="26"/>
        </w:rPr>
        <w:t>СП 131.</w:t>
      </w:r>
      <w:r w:rsidR="00737952" w:rsidRPr="000909CA">
        <w:rPr>
          <w:bCs/>
          <w:sz w:val="26"/>
          <w:szCs w:val="26"/>
        </w:rPr>
        <w:t xml:space="preserve">13330.2012 </w:t>
      </w:r>
      <w:r w:rsidR="00C81B0C" w:rsidRPr="000909CA">
        <w:rPr>
          <w:bCs/>
          <w:sz w:val="26"/>
          <w:szCs w:val="26"/>
        </w:rPr>
        <w:t xml:space="preserve"> </w:t>
      </w:r>
      <w:r w:rsidR="00737952" w:rsidRPr="000909CA">
        <w:rPr>
          <w:bCs/>
          <w:sz w:val="26"/>
          <w:szCs w:val="26"/>
        </w:rPr>
        <w:t>«Строительная климатология»;</w:t>
      </w:r>
    </w:p>
    <w:p w:rsidR="00737952" w:rsidRPr="000909CA" w:rsidRDefault="00737952" w:rsidP="00C81B0C">
      <w:pPr>
        <w:pStyle w:val="a6"/>
        <w:numPr>
          <w:ilvl w:val="0"/>
          <w:numId w:val="17"/>
        </w:numPr>
        <w:tabs>
          <w:tab w:val="num" w:pos="1276"/>
        </w:tabs>
        <w:suppressAutoHyphens/>
        <w:ind w:left="0" w:firstLine="709"/>
        <w:jc w:val="both"/>
        <w:rPr>
          <w:b/>
          <w:iCs/>
          <w:sz w:val="26"/>
          <w:szCs w:val="26"/>
        </w:rPr>
      </w:pPr>
      <w:r w:rsidRPr="000909CA">
        <w:rPr>
          <w:bCs/>
          <w:sz w:val="26"/>
          <w:szCs w:val="26"/>
        </w:rPr>
        <w:t>СП 50.13330.2012 «Тепловая защита зданий</w:t>
      </w:r>
      <w:r w:rsidR="000F02A8" w:rsidRPr="000909CA">
        <w:rPr>
          <w:bCs/>
          <w:sz w:val="26"/>
          <w:szCs w:val="26"/>
        </w:rPr>
        <w:t>. Актуализированная редакция СНиП 23-02-2003</w:t>
      </w:r>
      <w:r w:rsidRPr="000909CA">
        <w:rPr>
          <w:bCs/>
          <w:sz w:val="26"/>
          <w:szCs w:val="26"/>
        </w:rPr>
        <w:t>»;</w:t>
      </w:r>
    </w:p>
    <w:p w:rsidR="00737952" w:rsidRPr="000909CA" w:rsidRDefault="00737952" w:rsidP="00C81B0C">
      <w:pPr>
        <w:pStyle w:val="a6"/>
        <w:numPr>
          <w:ilvl w:val="0"/>
          <w:numId w:val="17"/>
        </w:numPr>
        <w:tabs>
          <w:tab w:val="num" w:pos="1276"/>
        </w:tabs>
        <w:suppressAutoHyphens/>
        <w:ind w:left="0" w:firstLine="709"/>
        <w:jc w:val="both"/>
        <w:rPr>
          <w:b/>
          <w:iCs/>
          <w:sz w:val="26"/>
          <w:szCs w:val="26"/>
        </w:rPr>
      </w:pPr>
      <w:r w:rsidRPr="000909CA">
        <w:rPr>
          <w:bCs/>
          <w:sz w:val="26"/>
          <w:szCs w:val="26"/>
        </w:rPr>
        <w:t>СП 28.13330.2012 «Защита строительных конструкций и сооружений от коррозии</w:t>
      </w:r>
      <w:r w:rsidR="000F02A8" w:rsidRPr="000909CA">
        <w:rPr>
          <w:bCs/>
          <w:sz w:val="26"/>
          <w:szCs w:val="26"/>
        </w:rPr>
        <w:t>. Актуализированная редакция СНиП 2.03.11-85</w:t>
      </w:r>
      <w:r w:rsidRPr="000909CA">
        <w:rPr>
          <w:bCs/>
          <w:sz w:val="26"/>
          <w:szCs w:val="26"/>
        </w:rPr>
        <w:t>»;</w:t>
      </w:r>
    </w:p>
    <w:p w:rsidR="00737952" w:rsidRPr="000909CA" w:rsidRDefault="000F02A8" w:rsidP="00C81B0C">
      <w:pPr>
        <w:pStyle w:val="a6"/>
        <w:numPr>
          <w:ilvl w:val="0"/>
          <w:numId w:val="17"/>
        </w:numPr>
        <w:tabs>
          <w:tab w:val="num" w:pos="1276"/>
        </w:tabs>
        <w:suppressAutoHyphens/>
        <w:ind w:left="0" w:firstLine="709"/>
        <w:jc w:val="both"/>
        <w:rPr>
          <w:b/>
          <w:iCs/>
          <w:sz w:val="26"/>
          <w:szCs w:val="26"/>
        </w:rPr>
      </w:pPr>
      <w:r w:rsidRPr="000909CA">
        <w:rPr>
          <w:iCs/>
          <w:sz w:val="26"/>
          <w:szCs w:val="26"/>
        </w:rPr>
        <w:t>СП 112.13330.2011,</w:t>
      </w:r>
      <w:r w:rsidRPr="000909CA">
        <w:rPr>
          <w:sz w:val="26"/>
          <w:szCs w:val="26"/>
        </w:rPr>
        <w:t xml:space="preserve"> </w:t>
      </w:r>
      <w:r w:rsidR="00737952" w:rsidRPr="000909CA">
        <w:rPr>
          <w:bCs/>
          <w:sz w:val="26"/>
          <w:szCs w:val="26"/>
        </w:rPr>
        <w:t>СНиП 21-01-97 «Пожарная безопасность зданий и сооружений»;</w:t>
      </w:r>
    </w:p>
    <w:p w:rsidR="00737952" w:rsidRPr="000909CA" w:rsidRDefault="00737952" w:rsidP="00C81B0C">
      <w:pPr>
        <w:pStyle w:val="a6"/>
        <w:numPr>
          <w:ilvl w:val="0"/>
          <w:numId w:val="17"/>
        </w:numPr>
        <w:tabs>
          <w:tab w:val="num" w:pos="1276"/>
        </w:tabs>
        <w:suppressAutoHyphens/>
        <w:ind w:left="0" w:firstLine="709"/>
        <w:jc w:val="both"/>
        <w:rPr>
          <w:b/>
          <w:iCs/>
          <w:sz w:val="26"/>
          <w:szCs w:val="26"/>
        </w:rPr>
      </w:pPr>
      <w:r w:rsidRPr="000909CA">
        <w:rPr>
          <w:bCs/>
          <w:sz w:val="26"/>
          <w:szCs w:val="26"/>
        </w:rPr>
        <w:t>СП 64.13330.201</w:t>
      </w:r>
      <w:r w:rsidR="000F02A8" w:rsidRPr="000909CA">
        <w:rPr>
          <w:bCs/>
          <w:sz w:val="26"/>
          <w:szCs w:val="26"/>
        </w:rPr>
        <w:t>7</w:t>
      </w:r>
      <w:r w:rsidRPr="000909CA">
        <w:rPr>
          <w:bCs/>
          <w:sz w:val="26"/>
          <w:szCs w:val="26"/>
        </w:rPr>
        <w:t xml:space="preserve"> «Деревянные конструкции</w:t>
      </w:r>
      <w:r w:rsidR="000F02A8" w:rsidRPr="000909CA">
        <w:rPr>
          <w:bCs/>
          <w:sz w:val="26"/>
          <w:szCs w:val="26"/>
        </w:rPr>
        <w:t>. Актуализированная редакция СНиП II-25-80</w:t>
      </w:r>
      <w:r w:rsidRPr="000909CA">
        <w:rPr>
          <w:bCs/>
          <w:sz w:val="26"/>
          <w:szCs w:val="26"/>
        </w:rPr>
        <w:t>»;</w:t>
      </w:r>
    </w:p>
    <w:p w:rsidR="00737952" w:rsidRPr="000909CA" w:rsidRDefault="00737952" w:rsidP="00C81B0C">
      <w:pPr>
        <w:pStyle w:val="a6"/>
        <w:numPr>
          <w:ilvl w:val="0"/>
          <w:numId w:val="17"/>
        </w:numPr>
        <w:tabs>
          <w:tab w:val="num" w:pos="1276"/>
        </w:tabs>
        <w:suppressAutoHyphens/>
        <w:ind w:left="0" w:firstLine="709"/>
        <w:jc w:val="both"/>
        <w:rPr>
          <w:b/>
          <w:iCs/>
          <w:sz w:val="26"/>
          <w:szCs w:val="26"/>
        </w:rPr>
      </w:pPr>
      <w:r w:rsidRPr="000909CA">
        <w:rPr>
          <w:bCs/>
          <w:sz w:val="26"/>
          <w:szCs w:val="26"/>
        </w:rPr>
        <w:t xml:space="preserve">СП </w:t>
      </w:r>
      <w:r w:rsidR="00586DCB" w:rsidRPr="000909CA">
        <w:rPr>
          <w:bCs/>
          <w:sz w:val="26"/>
          <w:szCs w:val="26"/>
        </w:rPr>
        <w:t>16.13330.2011 «Стальные конструкции</w:t>
      </w:r>
      <w:r w:rsidR="00C60FE9" w:rsidRPr="000909CA">
        <w:rPr>
          <w:bCs/>
          <w:sz w:val="26"/>
          <w:szCs w:val="26"/>
        </w:rPr>
        <w:t>. Актуализированная редакция СНиП II-23-81*</w:t>
      </w:r>
      <w:r w:rsidR="00586DCB" w:rsidRPr="000909CA">
        <w:rPr>
          <w:bCs/>
          <w:sz w:val="26"/>
          <w:szCs w:val="26"/>
        </w:rPr>
        <w:t>»;</w:t>
      </w:r>
    </w:p>
    <w:p w:rsidR="00586DCB" w:rsidRPr="000909CA" w:rsidRDefault="00C60FE9" w:rsidP="00C81B0C">
      <w:pPr>
        <w:pStyle w:val="a6"/>
        <w:numPr>
          <w:ilvl w:val="0"/>
          <w:numId w:val="17"/>
        </w:numPr>
        <w:tabs>
          <w:tab w:val="num" w:pos="1276"/>
        </w:tabs>
        <w:suppressAutoHyphens/>
        <w:ind w:left="0" w:firstLine="709"/>
        <w:jc w:val="both"/>
        <w:rPr>
          <w:b/>
          <w:iCs/>
          <w:sz w:val="26"/>
          <w:szCs w:val="26"/>
        </w:rPr>
      </w:pPr>
      <w:r w:rsidRPr="000909CA">
        <w:rPr>
          <w:bCs/>
          <w:sz w:val="26"/>
          <w:szCs w:val="26"/>
        </w:rPr>
        <w:t>СП 118.13330.2012</w:t>
      </w:r>
      <w:r w:rsidRPr="000909CA">
        <w:rPr>
          <w:sz w:val="26"/>
          <w:szCs w:val="26"/>
        </w:rPr>
        <w:t xml:space="preserve"> «</w:t>
      </w:r>
      <w:r w:rsidR="00586DCB" w:rsidRPr="000909CA">
        <w:rPr>
          <w:bCs/>
          <w:sz w:val="26"/>
          <w:szCs w:val="26"/>
        </w:rPr>
        <w:t>СНиП 31-06-200</w:t>
      </w:r>
      <w:r w:rsidRPr="000909CA">
        <w:rPr>
          <w:bCs/>
          <w:sz w:val="26"/>
          <w:szCs w:val="26"/>
        </w:rPr>
        <w:t>9</w:t>
      </w:r>
      <w:r w:rsidR="00586DCB" w:rsidRPr="000909CA">
        <w:rPr>
          <w:bCs/>
          <w:sz w:val="26"/>
          <w:szCs w:val="26"/>
        </w:rPr>
        <w:t xml:space="preserve"> Общественные здания и сооружения»;</w:t>
      </w:r>
    </w:p>
    <w:p w:rsidR="00586DCB" w:rsidRPr="000909CA" w:rsidRDefault="00C60FE9" w:rsidP="00C81B0C">
      <w:pPr>
        <w:pStyle w:val="a6"/>
        <w:numPr>
          <w:ilvl w:val="0"/>
          <w:numId w:val="17"/>
        </w:numPr>
        <w:tabs>
          <w:tab w:val="num" w:pos="1276"/>
        </w:tabs>
        <w:suppressAutoHyphens/>
        <w:ind w:left="0" w:firstLine="709"/>
        <w:jc w:val="both"/>
        <w:rPr>
          <w:iCs/>
          <w:sz w:val="26"/>
          <w:szCs w:val="26"/>
        </w:rPr>
      </w:pPr>
      <w:r w:rsidRPr="000909CA">
        <w:rPr>
          <w:bCs/>
          <w:sz w:val="26"/>
          <w:szCs w:val="26"/>
        </w:rPr>
        <w:t>СП 117.13330.2011</w:t>
      </w:r>
      <w:r w:rsidRPr="000909CA">
        <w:rPr>
          <w:sz w:val="26"/>
          <w:szCs w:val="26"/>
        </w:rPr>
        <w:t xml:space="preserve"> «</w:t>
      </w:r>
      <w:r w:rsidR="00586DCB" w:rsidRPr="000909CA">
        <w:rPr>
          <w:bCs/>
          <w:sz w:val="26"/>
          <w:szCs w:val="26"/>
        </w:rPr>
        <w:t>СНиП 31-05-2003 Общественные здания административного назначения»;</w:t>
      </w:r>
    </w:p>
    <w:p w:rsidR="00586DCB" w:rsidRPr="000909CA" w:rsidRDefault="00586DCB" w:rsidP="00C81B0C">
      <w:pPr>
        <w:pStyle w:val="a6"/>
        <w:numPr>
          <w:ilvl w:val="0"/>
          <w:numId w:val="17"/>
        </w:numPr>
        <w:tabs>
          <w:tab w:val="num" w:pos="1276"/>
        </w:tabs>
        <w:suppressAutoHyphens/>
        <w:ind w:left="0" w:firstLine="709"/>
        <w:jc w:val="both"/>
        <w:rPr>
          <w:b/>
          <w:iCs/>
          <w:sz w:val="26"/>
          <w:szCs w:val="26"/>
        </w:rPr>
      </w:pPr>
      <w:r w:rsidRPr="000909CA">
        <w:rPr>
          <w:bCs/>
          <w:sz w:val="26"/>
          <w:szCs w:val="26"/>
        </w:rPr>
        <w:t>СТО 0044807-0001-2006 «Тепловые свойства ограждающих конструкций зданий»</w:t>
      </w:r>
    </w:p>
    <w:p w:rsidR="000633C4" w:rsidRPr="000909CA" w:rsidRDefault="000633C4" w:rsidP="00C81B0C">
      <w:pPr>
        <w:pStyle w:val="a6"/>
        <w:numPr>
          <w:ilvl w:val="0"/>
          <w:numId w:val="17"/>
        </w:numPr>
        <w:tabs>
          <w:tab w:val="num" w:pos="1276"/>
        </w:tabs>
        <w:suppressAutoHyphens/>
        <w:ind w:left="0" w:firstLine="709"/>
        <w:jc w:val="both"/>
        <w:rPr>
          <w:b/>
          <w:iCs/>
          <w:sz w:val="26"/>
          <w:szCs w:val="26"/>
        </w:rPr>
      </w:pPr>
      <w:r w:rsidRPr="000909CA">
        <w:rPr>
          <w:sz w:val="26"/>
          <w:szCs w:val="26"/>
        </w:rPr>
        <w:t>ГОСТы и ТУ производителей на используемое оборудование и материалы;</w:t>
      </w:r>
    </w:p>
    <w:p w:rsidR="00586DCB" w:rsidRPr="000909CA" w:rsidRDefault="00586DCB" w:rsidP="00F07B00">
      <w:pPr>
        <w:pStyle w:val="31"/>
        <w:numPr>
          <w:ilvl w:val="0"/>
          <w:numId w:val="17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909CA">
        <w:rPr>
          <w:rFonts w:ascii="Times New Roman" w:hAnsi="Times New Roman"/>
          <w:sz w:val="26"/>
          <w:szCs w:val="26"/>
        </w:rPr>
        <w:t>Типовые требования к корпоративному стилю оформления объектов и техники производственного назначения, принадлежащих ПАО «МРСК Центра», утвержденные приказом ПАО «МРСК Центра» от 07.04.2014 № 108-ЦА «</w:t>
      </w:r>
      <w:r w:rsidRPr="000909CA">
        <w:rPr>
          <w:rFonts w:ascii="Times New Roman" w:hAnsi="Times New Roman"/>
          <w:bCs/>
          <w:sz w:val="26"/>
          <w:szCs w:val="26"/>
        </w:rPr>
        <w:t>Об использовании корпоративной символики ОАО «МРСК Центра»</w:t>
      </w:r>
      <w:r w:rsidRPr="000909CA">
        <w:rPr>
          <w:rFonts w:ascii="Times New Roman" w:hAnsi="Times New Roman"/>
          <w:sz w:val="26"/>
          <w:szCs w:val="26"/>
        </w:rPr>
        <w:t>;</w:t>
      </w:r>
    </w:p>
    <w:p w:rsidR="00586DCB" w:rsidRPr="000909CA" w:rsidRDefault="00586DCB" w:rsidP="00FF063B">
      <w:pPr>
        <w:pStyle w:val="31"/>
        <w:suppressAutoHyphens/>
        <w:spacing w:after="0" w:line="240" w:lineRule="auto"/>
        <w:ind w:left="851"/>
        <w:jc w:val="both"/>
        <w:rPr>
          <w:rFonts w:ascii="Times New Roman" w:hAnsi="Times New Roman"/>
          <w:sz w:val="26"/>
          <w:szCs w:val="26"/>
        </w:rPr>
      </w:pPr>
    </w:p>
    <w:p w:rsidR="000633C4" w:rsidRPr="000909CA" w:rsidRDefault="000633C4" w:rsidP="00FF063B">
      <w:pPr>
        <w:pStyle w:val="a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b/>
          <w:sz w:val="26"/>
          <w:szCs w:val="26"/>
        </w:rPr>
      </w:pPr>
      <w:r w:rsidRPr="000909CA">
        <w:rPr>
          <w:b/>
          <w:sz w:val="26"/>
          <w:szCs w:val="26"/>
        </w:rPr>
        <w:t>Стадийность проведения работ.</w:t>
      </w:r>
    </w:p>
    <w:p w:rsidR="000633C4" w:rsidRPr="000909CA" w:rsidRDefault="00586DCB" w:rsidP="00FF063B">
      <w:pPr>
        <w:pStyle w:val="a6"/>
        <w:ind w:left="0" w:firstLine="709"/>
        <w:jc w:val="both"/>
        <w:rPr>
          <w:sz w:val="26"/>
          <w:szCs w:val="26"/>
        </w:rPr>
      </w:pPr>
      <w:r w:rsidRPr="000909CA">
        <w:rPr>
          <w:sz w:val="26"/>
          <w:szCs w:val="26"/>
        </w:rPr>
        <w:t>Работы по р</w:t>
      </w:r>
      <w:r w:rsidRPr="000909CA">
        <w:rPr>
          <w:bCs/>
          <w:sz w:val="26"/>
          <w:szCs w:val="26"/>
        </w:rPr>
        <w:t xml:space="preserve">еконструкции </w:t>
      </w:r>
      <w:r w:rsidRPr="000909CA">
        <w:rPr>
          <w:sz w:val="26"/>
          <w:szCs w:val="26"/>
        </w:rPr>
        <w:t>выполняются в соответствии с настоящим техническим заданием</w:t>
      </w:r>
      <w:r w:rsidR="008054D6" w:rsidRPr="000909CA">
        <w:rPr>
          <w:sz w:val="26"/>
          <w:szCs w:val="26"/>
        </w:rPr>
        <w:t>:</w:t>
      </w:r>
    </w:p>
    <w:p w:rsidR="00D60323" w:rsidRPr="000909CA" w:rsidRDefault="00C81B0C" w:rsidP="00C81B0C">
      <w:pPr>
        <w:pStyle w:val="a6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0909CA">
        <w:rPr>
          <w:sz w:val="26"/>
          <w:szCs w:val="26"/>
        </w:rPr>
        <w:t>в</w:t>
      </w:r>
      <w:r w:rsidR="00D60323" w:rsidRPr="000909CA">
        <w:rPr>
          <w:sz w:val="26"/>
          <w:szCs w:val="26"/>
        </w:rPr>
        <w:t>ыполнение мероприятий  по частичному демонтажу кровельного покрытия и элементов существующей кровли;</w:t>
      </w:r>
    </w:p>
    <w:p w:rsidR="00C81B0C" w:rsidRPr="000909CA" w:rsidRDefault="00C81B0C" w:rsidP="00C81B0C">
      <w:pPr>
        <w:pStyle w:val="a6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0909CA">
        <w:rPr>
          <w:sz w:val="26"/>
          <w:szCs w:val="26"/>
        </w:rPr>
        <w:t>реставрирование существующего покрытия;</w:t>
      </w:r>
    </w:p>
    <w:p w:rsidR="00CC67C5" w:rsidRPr="000909CA" w:rsidRDefault="00C81B0C" w:rsidP="00C81B0C">
      <w:pPr>
        <w:pStyle w:val="a6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0909CA">
        <w:rPr>
          <w:sz w:val="26"/>
          <w:szCs w:val="26"/>
        </w:rPr>
        <w:t>в</w:t>
      </w:r>
      <w:r w:rsidR="00CC67C5" w:rsidRPr="000909CA">
        <w:rPr>
          <w:sz w:val="26"/>
          <w:szCs w:val="26"/>
        </w:rPr>
        <w:t>ыполнение антисептирования и противопожарной обработки деревянных конструкций;</w:t>
      </w:r>
    </w:p>
    <w:p w:rsidR="00CC67C5" w:rsidRPr="000909CA" w:rsidRDefault="00C81B0C" w:rsidP="00C81B0C">
      <w:pPr>
        <w:pStyle w:val="a6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0909CA">
        <w:rPr>
          <w:sz w:val="26"/>
          <w:szCs w:val="26"/>
        </w:rPr>
        <w:t>а</w:t>
      </w:r>
      <w:r w:rsidR="00CC67C5" w:rsidRPr="000909CA">
        <w:rPr>
          <w:sz w:val="26"/>
          <w:szCs w:val="26"/>
        </w:rPr>
        <w:t>нтикоррозийная защита металлических элемен</w:t>
      </w:r>
      <w:r w:rsidRPr="000909CA">
        <w:rPr>
          <w:sz w:val="26"/>
          <w:szCs w:val="26"/>
        </w:rPr>
        <w:t>т</w:t>
      </w:r>
      <w:r w:rsidR="00CC67C5" w:rsidRPr="000909CA">
        <w:rPr>
          <w:sz w:val="26"/>
          <w:szCs w:val="26"/>
        </w:rPr>
        <w:t>ов;</w:t>
      </w:r>
    </w:p>
    <w:p w:rsidR="00D60323" w:rsidRPr="000909CA" w:rsidRDefault="00C81B0C" w:rsidP="00C81B0C">
      <w:pPr>
        <w:pStyle w:val="a6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0909CA">
        <w:rPr>
          <w:sz w:val="26"/>
          <w:szCs w:val="26"/>
        </w:rPr>
        <w:t>у</w:t>
      </w:r>
      <w:r w:rsidR="003E4C41" w:rsidRPr="000909CA">
        <w:rPr>
          <w:sz w:val="26"/>
          <w:szCs w:val="26"/>
        </w:rPr>
        <w:t>стройство стропильной кровли из</w:t>
      </w:r>
      <w:r w:rsidR="008054D6" w:rsidRPr="000909CA">
        <w:rPr>
          <w:sz w:val="26"/>
          <w:szCs w:val="26"/>
        </w:rPr>
        <w:t xml:space="preserve"> деревянны</w:t>
      </w:r>
      <w:r w:rsidR="003E4C41" w:rsidRPr="000909CA">
        <w:rPr>
          <w:sz w:val="26"/>
          <w:szCs w:val="26"/>
        </w:rPr>
        <w:t>х</w:t>
      </w:r>
      <w:r w:rsidR="008054D6" w:rsidRPr="000909CA">
        <w:rPr>
          <w:sz w:val="26"/>
          <w:szCs w:val="26"/>
        </w:rPr>
        <w:t xml:space="preserve"> ферм,</w:t>
      </w:r>
      <w:r w:rsidRPr="000909CA">
        <w:rPr>
          <w:sz w:val="26"/>
          <w:szCs w:val="26"/>
        </w:rPr>
        <w:t xml:space="preserve"> </w:t>
      </w:r>
      <w:r w:rsidR="003E4C41" w:rsidRPr="000909CA">
        <w:rPr>
          <w:sz w:val="26"/>
          <w:szCs w:val="26"/>
        </w:rPr>
        <w:t>с двойным верхним и нижним поясом,</w:t>
      </w:r>
      <w:r w:rsidR="008054D6" w:rsidRPr="000909CA">
        <w:rPr>
          <w:sz w:val="26"/>
          <w:szCs w:val="26"/>
        </w:rPr>
        <w:t xml:space="preserve"> </w:t>
      </w:r>
      <w:r w:rsidR="003E4C41" w:rsidRPr="000909CA">
        <w:rPr>
          <w:sz w:val="26"/>
          <w:szCs w:val="26"/>
        </w:rPr>
        <w:t>а так же металлическими накладками в узлах и пятами в основаниях</w:t>
      </w:r>
      <w:r w:rsidR="008054D6" w:rsidRPr="000909CA">
        <w:rPr>
          <w:sz w:val="26"/>
          <w:szCs w:val="26"/>
        </w:rPr>
        <w:t>;</w:t>
      </w:r>
    </w:p>
    <w:p w:rsidR="008054D6" w:rsidRPr="000909CA" w:rsidRDefault="00C81B0C" w:rsidP="00C81B0C">
      <w:pPr>
        <w:pStyle w:val="a6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0909CA">
        <w:rPr>
          <w:sz w:val="26"/>
          <w:szCs w:val="26"/>
        </w:rPr>
        <w:t>у</w:t>
      </w:r>
      <w:r w:rsidR="008054D6" w:rsidRPr="000909CA">
        <w:rPr>
          <w:sz w:val="26"/>
          <w:szCs w:val="26"/>
        </w:rPr>
        <w:t>стройство кровельного покрытия из гладкого профилированного листа кровельного;</w:t>
      </w:r>
    </w:p>
    <w:p w:rsidR="008054D6" w:rsidRPr="000909CA" w:rsidRDefault="00C81B0C" w:rsidP="00C81B0C">
      <w:pPr>
        <w:pStyle w:val="a6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0909CA">
        <w:rPr>
          <w:sz w:val="26"/>
          <w:szCs w:val="26"/>
        </w:rPr>
        <w:t>в</w:t>
      </w:r>
      <w:r w:rsidR="008054D6" w:rsidRPr="000909CA">
        <w:rPr>
          <w:sz w:val="26"/>
          <w:szCs w:val="26"/>
        </w:rPr>
        <w:t>ыполнение работ по теплоизоляции, укладка теплоизоляционных матов;</w:t>
      </w:r>
    </w:p>
    <w:p w:rsidR="008054D6" w:rsidRPr="000909CA" w:rsidRDefault="00C81B0C" w:rsidP="00C81B0C">
      <w:pPr>
        <w:pStyle w:val="a6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0909CA">
        <w:rPr>
          <w:sz w:val="26"/>
          <w:szCs w:val="26"/>
        </w:rPr>
        <w:t>у</w:t>
      </w:r>
      <w:r w:rsidR="008054D6" w:rsidRPr="000909CA">
        <w:rPr>
          <w:sz w:val="26"/>
          <w:szCs w:val="26"/>
        </w:rPr>
        <w:t xml:space="preserve">стройство фронтальных стен в </w:t>
      </w:r>
      <w:r w:rsidR="003F1B53" w:rsidRPr="000909CA">
        <w:rPr>
          <w:sz w:val="26"/>
          <w:szCs w:val="26"/>
        </w:rPr>
        <w:t>подкровельном</w:t>
      </w:r>
      <w:r w:rsidR="008054D6" w:rsidRPr="000909CA">
        <w:rPr>
          <w:sz w:val="26"/>
          <w:szCs w:val="26"/>
        </w:rPr>
        <w:t xml:space="preserve"> пространстве;</w:t>
      </w:r>
    </w:p>
    <w:p w:rsidR="008054D6" w:rsidRPr="000909CA" w:rsidRDefault="00C81B0C" w:rsidP="00C81B0C">
      <w:pPr>
        <w:pStyle w:val="a6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0909CA">
        <w:rPr>
          <w:sz w:val="26"/>
          <w:szCs w:val="26"/>
        </w:rPr>
        <w:t>в</w:t>
      </w:r>
      <w:r w:rsidR="008054D6" w:rsidRPr="000909CA">
        <w:rPr>
          <w:sz w:val="26"/>
          <w:szCs w:val="26"/>
        </w:rPr>
        <w:t>ыполнение организованного водостока;</w:t>
      </w:r>
    </w:p>
    <w:p w:rsidR="008054D6" w:rsidRDefault="00C81B0C" w:rsidP="00C81B0C">
      <w:pPr>
        <w:pStyle w:val="a6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0909CA">
        <w:rPr>
          <w:sz w:val="26"/>
          <w:szCs w:val="26"/>
        </w:rPr>
        <w:t>у</w:t>
      </w:r>
      <w:r w:rsidR="008054D6" w:rsidRPr="000909CA">
        <w:rPr>
          <w:sz w:val="26"/>
          <w:szCs w:val="26"/>
        </w:rPr>
        <w:t xml:space="preserve">борка территории проведения работ от строительного мусора. </w:t>
      </w:r>
    </w:p>
    <w:p w:rsidR="00656386" w:rsidRDefault="00656386" w:rsidP="00656386">
      <w:pPr>
        <w:pStyle w:val="a6"/>
        <w:tabs>
          <w:tab w:val="left" w:pos="993"/>
        </w:tabs>
        <w:ind w:left="567" w:firstLine="0"/>
        <w:jc w:val="both"/>
        <w:rPr>
          <w:sz w:val="26"/>
          <w:szCs w:val="26"/>
        </w:rPr>
      </w:pPr>
    </w:p>
    <w:p w:rsidR="005A60AE" w:rsidRDefault="005A60AE" w:rsidP="00656386">
      <w:pPr>
        <w:pStyle w:val="a6"/>
        <w:tabs>
          <w:tab w:val="left" w:pos="993"/>
        </w:tabs>
        <w:ind w:left="567" w:firstLine="0"/>
        <w:jc w:val="both"/>
        <w:rPr>
          <w:sz w:val="26"/>
          <w:szCs w:val="26"/>
        </w:rPr>
      </w:pPr>
    </w:p>
    <w:p w:rsidR="005A60AE" w:rsidRDefault="005A60AE" w:rsidP="00656386">
      <w:pPr>
        <w:pStyle w:val="a6"/>
        <w:tabs>
          <w:tab w:val="left" w:pos="993"/>
        </w:tabs>
        <w:ind w:left="567" w:firstLine="0"/>
        <w:jc w:val="both"/>
        <w:rPr>
          <w:sz w:val="26"/>
          <w:szCs w:val="26"/>
        </w:rPr>
      </w:pPr>
    </w:p>
    <w:p w:rsidR="005A60AE" w:rsidRDefault="005A60AE" w:rsidP="00656386">
      <w:pPr>
        <w:pStyle w:val="a6"/>
        <w:tabs>
          <w:tab w:val="left" w:pos="993"/>
        </w:tabs>
        <w:ind w:left="567" w:firstLine="0"/>
        <w:jc w:val="both"/>
        <w:rPr>
          <w:sz w:val="26"/>
          <w:szCs w:val="26"/>
        </w:rPr>
      </w:pPr>
    </w:p>
    <w:p w:rsidR="005A60AE" w:rsidRDefault="005A60AE" w:rsidP="00656386">
      <w:pPr>
        <w:pStyle w:val="a6"/>
        <w:tabs>
          <w:tab w:val="left" w:pos="993"/>
        </w:tabs>
        <w:ind w:left="567" w:firstLine="0"/>
        <w:jc w:val="both"/>
        <w:rPr>
          <w:sz w:val="26"/>
          <w:szCs w:val="26"/>
        </w:rPr>
      </w:pPr>
    </w:p>
    <w:p w:rsidR="000633C4" w:rsidRPr="000909CA" w:rsidRDefault="000633C4" w:rsidP="00FF063B">
      <w:pPr>
        <w:pStyle w:val="a6"/>
        <w:numPr>
          <w:ilvl w:val="0"/>
          <w:numId w:val="1"/>
        </w:numPr>
        <w:tabs>
          <w:tab w:val="num" w:pos="1276"/>
        </w:tabs>
        <w:ind w:left="0" w:firstLine="709"/>
        <w:jc w:val="both"/>
        <w:rPr>
          <w:b/>
          <w:sz w:val="26"/>
          <w:szCs w:val="26"/>
        </w:rPr>
      </w:pPr>
      <w:r w:rsidRPr="000909CA">
        <w:rPr>
          <w:b/>
          <w:sz w:val="26"/>
          <w:szCs w:val="26"/>
        </w:rPr>
        <w:lastRenderedPageBreak/>
        <w:t>Описание основных объемов работ.</w:t>
      </w:r>
    </w:p>
    <w:p w:rsidR="005A60AE" w:rsidRDefault="000633C4" w:rsidP="00F2591A">
      <w:pPr>
        <w:pStyle w:val="a6"/>
        <w:ind w:left="28" w:firstLine="0"/>
        <w:jc w:val="both"/>
        <w:rPr>
          <w:sz w:val="26"/>
          <w:szCs w:val="26"/>
        </w:rPr>
      </w:pPr>
      <w:r w:rsidRPr="000909CA">
        <w:rPr>
          <w:sz w:val="26"/>
          <w:szCs w:val="26"/>
        </w:rPr>
        <w:tab/>
        <w:t>Подрядчик выполняет</w:t>
      </w:r>
      <w:r w:rsidR="00656386">
        <w:rPr>
          <w:sz w:val="26"/>
          <w:szCs w:val="26"/>
        </w:rPr>
        <w:t>:</w:t>
      </w:r>
      <w:r w:rsidRPr="000909CA">
        <w:rPr>
          <w:sz w:val="26"/>
          <w:szCs w:val="26"/>
        </w:rPr>
        <w:t xml:space="preserve"> </w:t>
      </w:r>
      <w:r w:rsidR="00656386">
        <w:rPr>
          <w:sz w:val="26"/>
          <w:szCs w:val="26"/>
        </w:rPr>
        <w:t>Р</w:t>
      </w:r>
      <w:r w:rsidR="00CE3B30" w:rsidRPr="000909CA">
        <w:rPr>
          <w:sz w:val="26"/>
          <w:szCs w:val="26"/>
        </w:rPr>
        <w:t>еконструкци</w:t>
      </w:r>
      <w:r w:rsidR="00656386">
        <w:rPr>
          <w:sz w:val="26"/>
          <w:szCs w:val="26"/>
        </w:rPr>
        <w:t>ю</w:t>
      </w:r>
      <w:r w:rsidR="00CE3B30" w:rsidRPr="000909CA">
        <w:rPr>
          <w:sz w:val="26"/>
          <w:szCs w:val="26"/>
        </w:rPr>
        <w:t xml:space="preserve"> нежилого здания (мастерская), лит. А с заменой плоской кровли на двухскатную</w:t>
      </w:r>
      <w:r w:rsidR="00656386">
        <w:rPr>
          <w:sz w:val="26"/>
          <w:szCs w:val="26"/>
        </w:rPr>
        <w:t>.</w:t>
      </w:r>
      <w:r w:rsidR="004E29F2" w:rsidRPr="000909CA">
        <w:rPr>
          <w:sz w:val="26"/>
          <w:szCs w:val="26"/>
        </w:rPr>
        <w:t xml:space="preserve"> </w:t>
      </w:r>
      <w:r w:rsidR="00656386">
        <w:rPr>
          <w:sz w:val="26"/>
          <w:szCs w:val="26"/>
        </w:rPr>
        <w:t>Объект р</w:t>
      </w:r>
      <w:r w:rsidR="004E29F2" w:rsidRPr="000909CA">
        <w:rPr>
          <w:sz w:val="26"/>
          <w:szCs w:val="26"/>
        </w:rPr>
        <w:t xml:space="preserve">асположен по адресу: </w:t>
      </w:r>
    </w:p>
    <w:p w:rsidR="00FF063B" w:rsidRPr="000909CA" w:rsidRDefault="00F2591A" w:rsidP="00F2591A">
      <w:pPr>
        <w:pStyle w:val="a6"/>
        <w:ind w:left="28" w:firstLine="0"/>
        <w:jc w:val="both"/>
        <w:rPr>
          <w:sz w:val="26"/>
          <w:szCs w:val="26"/>
        </w:rPr>
      </w:pPr>
      <w:proofErr w:type="spellStart"/>
      <w:r w:rsidRPr="000909CA">
        <w:rPr>
          <w:sz w:val="26"/>
          <w:szCs w:val="26"/>
        </w:rPr>
        <w:t>пгт</w:t>
      </w:r>
      <w:proofErr w:type="spellEnd"/>
      <w:r w:rsidRPr="000909CA">
        <w:rPr>
          <w:sz w:val="26"/>
          <w:szCs w:val="26"/>
        </w:rPr>
        <w:t xml:space="preserve">. </w:t>
      </w:r>
      <w:r w:rsidR="00982BE8" w:rsidRPr="000909CA">
        <w:rPr>
          <w:sz w:val="26"/>
          <w:szCs w:val="26"/>
        </w:rPr>
        <w:t>Красное-на-Волге, ул. Подстанция, д.</w:t>
      </w:r>
      <w:r w:rsidRPr="000909CA">
        <w:rPr>
          <w:sz w:val="26"/>
          <w:szCs w:val="26"/>
        </w:rPr>
        <w:t xml:space="preserve"> </w:t>
      </w:r>
      <w:r w:rsidR="00982BE8" w:rsidRPr="000909CA">
        <w:rPr>
          <w:sz w:val="26"/>
          <w:szCs w:val="26"/>
        </w:rPr>
        <w:t>2б.</w:t>
      </w:r>
      <w:r w:rsidR="00FF063B" w:rsidRPr="000909CA">
        <w:rPr>
          <w:sz w:val="26"/>
          <w:szCs w:val="26"/>
        </w:rPr>
        <w:t xml:space="preserve"> Размеры реконструируемой части здания 12,34</w:t>
      </w:r>
      <w:r w:rsidRPr="000909CA">
        <w:rPr>
          <w:sz w:val="26"/>
          <w:szCs w:val="26"/>
        </w:rPr>
        <w:t>х</w:t>
      </w:r>
      <w:r w:rsidR="00FF063B" w:rsidRPr="000909CA">
        <w:rPr>
          <w:sz w:val="26"/>
          <w:szCs w:val="26"/>
        </w:rPr>
        <w:t>18,97 м.</w:t>
      </w:r>
    </w:p>
    <w:p w:rsidR="00FF063B" w:rsidRPr="002D61C8" w:rsidRDefault="00FF063B" w:rsidP="00F2591A">
      <w:pPr>
        <w:pStyle w:val="a6"/>
        <w:ind w:left="28" w:firstLine="0"/>
        <w:jc w:val="both"/>
        <w:rPr>
          <w:color w:val="000000" w:themeColor="text1"/>
          <w:sz w:val="26"/>
          <w:szCs w:val="26"/>
        </w:rPr>
      </w:pPr>
      <w:r w:rsidRPr="000909CA">
        <w:rPr>
          <w:sz w:val="26"/>
          <w:szCs w:val="26"/>
        </w:rPr>
        <w:tab/>
        <w:t xml:space="preserve">Реконструируемая кровля административной </w:t>
      </w:r>
      <w:r w:rsidRPr="002D61C8">
        <w:rPr>
          <w:color w:val="000000" w:themeColor="text1"/>
          <w:sz w:val="26"/>
          <w:szCs w:val="26"/>
        </w:rPr>
        <w:t xml:space="preserve">части  здания </w:t>
      </w:r>
      <w:r w:rsidR="00F2591A" w:rsidRPr="002D61C8">
        <w:rPr>
          <w:color w:val="000000" w:themeColor="text1"/>
          <w:sz w:val="26"/>
          <w:szCs w:val="26"/>
        </w:rPr>
        <w:t>РПБ Красносельского РЭС</w:t>
      </w:r>
      <w:r w:rsidRPr="002D61C8">
        <w:rPr>
          <w:color w:val="000000" w:themeColor="text1"/>
          <w:sz w:val="26"/>
          <w:szCs w:val="26"/>
        </w:rPr>
        <w:t xml:space="preserve"> запроектирована в следующих конструкциях:</w:t>
      </w:r>
    </w:p>
    <w:p w:rsidR="00CC67C5" w:rsidRPr="002D61C8" w:rsidRDefault="00F2591A" w:rsidP="00F2591A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2D61C8">
        <w:rPr>
          <w:color w:val="000000" w:themeColor="text1"/>
          <w:sz w:val="26"/>
          <w:szCs w:val="26"/>
        </w:rPr>
        <w:t>теплоизоляция: у</w:t>
      </w:r>
      <w:r w:rsidR="00CC67C5" w:rsidRPr="002D61C8">
        <w:rPr>
          <w:color w:val="000000" w:themeColor="text1"/>
          <w:sz w:val="26"/>
          <w:szCs w:val="26"/>
        </w:rPr>
        <w:t>теплитель плиты ТЕХНОРУФ 150мм - 236 м</w:t>
      </w:r>
      <w:r w:rsidR="00CC67C5" w:rsidRPr="002D61C8">
        <w:rPr>
          <w:color w:val="000000" w:themeColor="text1"/>
          <w:sz w:val="26"/>
          <w:szCs w:val="26"/>
          <w:vertAlign w:val="superscript"/>
        </w:rPr>
        <w:t>2</w:t>
      </w:r>
      <w:r w:rsidR="00CC67C5" w:rsidRPr="002D61C8">
        <w:rPr>
          <w:color w:val="000000" w:themeColor="text1"/>
          <w:sz w:val="26"/>
          <w:szCs w:val="26"/>
        </w:rPr>
        <w:t>;</w:t>
      </w:r>
    </w:p>
    <w:p w:rsidR="008054D6" w:rsidRPr="002D61C8" w:rsidRDefault="00F2591A" w:rsidP="00F2591A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2D61C8">
        <w:rPr>
          <w:color w:val="000000" w:themeColor="text1"/>
          <w:sz w:val="26"/>
          <w:szCs w:val="26"/>
        </w:rPr>
        <w:t>н</w:t>
      </w:r>
      <w:r w:rsidR="00FF063B" w:rsidRPr="002D61C8">
        <w:rPr>
          <w:color w:val="000000" w:themeColor="text1"/>
          <w:sz w:val="26"/>
          <w:szCs w:val="26"/>
        </w:rPr>
        <w:t>есущая система</w:t>
      </w:r>
      <w:r w:rsidRPr="002D61C8">
        <w:rPr>
          <w:color w:val="000000" w:themeColor="text1"/>
          <w:sz w:val="26"/>
          <w:szCs w:val="26"/>
        </w:rPr>
        <w:t>:</w:t>
      </w:r>
      <w:r w:rsidR="003F1B53" w:rsidRPr="002D61C8">
        <w:rPr>
          <w:color w:val="000000" w:themeColor="text1"/>
          <w:sz w:val="26"/>
          <w:szCs w:val="26"/>
        </w:rPr>
        <w:t xml:space="preserve"> </w:t>
      </w:r>
      <w:r w:rsidR="00FF063B" w:rsidRPr="002D61C8">
        <w:rPr>
          <w:color w:val="000000" w:themeColor="text1"/>
          <w:sz w:val="26"/>
          <w:szCs w:val="26"/>
        </w:rPr>
        <w:t>деревянная стропильная система</w:t>
      </w:r>
      <w:r w:rsidR="00CC67C5" w:rsidRPr="002D61C8">
        <w:rPr>
          <w:color w:val="000000" w:themeColor="text1"/>
          <w:sz w:val="26"/>
          <w:szCs w:val="26"/>
        </w:rPr>
        <w:t>,</w:t>
      </w:r>
      <w:r w:rsidR="00FF063B" w:rsidRPr="002D61C8">
        <w:rPr>
          <w:color w:val="000000" w:themeColor="text1"/>
          <w:sz w:val="26"/>
          <w:szCs w:val="26"/>
        </w:rPr>
        <w:t xml:space="preserve"> </w:t>
      </w:r>
      <w:r w:rsidR="00CC67C5" w:rsidRPr="002D61C8">
        <w:rPr>
          <w:color w:val="000000" w:themeColor="text1"/>
          <w:sz w:val="26"/>
          <w:szCs w:val="26"/>
        </w:rPr>
        <w:t xml:space="preserve">состоящая </w:t>
      </w:r>
      <w:r w:rsidR="00FF063B" w:rsidRPr="002D61C8">
        <w:rPr>
          <w:color w:val="000000" w:themeColor="text1"/>
          <w:sz w:val="26"/>
          <w:szCs w:val="26"/>
        </w:rPr>
        <w:t xml:space="preserve">из </w:t>
      </w:r>
      <w:r w:rsidR="00223BD6" w:rsidRPr="002D61C8">
        <w:rPr>
          <w:color w:val="000000" w:themeColor="text1"/>
          <w:sz w:val="26"/>
          <w:szCs w:val="26"/>
        </w:rPr>
        <w:t>10</w:t>
      </w:r>
      <w:r w:rsidR="00D57DD1" w:rsidRPr="002D61C8">
        <w:rPr>
          <w:color w:val="000000" w:themeColor="text1"/>
          <w:sz w:val="26"/>
          <w:szCs w:val="26"/>
        </w:rPr>
        <w:t xml:space="preserve"> </w:t>
      </w:r>
      <w:r w:rsidR="00FF063B" w:rsidRPr="002D61C8">
        <w:rPr>
          <w:color w:val="000000" w:themeColor="text1"/>
          <w:sz w:val="26"/>
          <w:szCs w:val="26"/>
        </w:rPr>
        <w:t xml:space="preserve">ферм </w:t>
      </w:r>
      <w:r w:rsidR="00C86F46" w:rsidRPr="002D61C8">
        <w:rPr>
          <w:color w:val="000000" w:themeColor="text1"/>
          <w:sz w:val="26"/>
          <w:szCs w:val="26"/>
        </w:rPr>
        <w:t>длиной 12м</w:t>
      </w:r>
      <w:r w:rsidR="00223BD6" w:rsidRPr="002D61C8">
        <w:rPr>
          <w:color w:val="000000" w:themeColor="text1"/>
          <w:sz w:val="26"/>
          <w:szCs w:val="26"/>
        </w:rPr>
        <w:t xml:space="preserve"> </w:t>
      </w:r>
      <w:r w:rsidR="00FF063B" w:rsidRPr="002D61C8">
        <w:rPr>
          <w:color w:val="000000" w:themeColor="text1"/>
          <w:sz w:val="26"/>
          <w:szCs w:val="26"/>
        </w:rPr>
        <w:t>и связей</w:t>
      </w:r>
      <w:r w:rsidR="00CC67C5" w:rsidRPr="002D61C8">
        <w:rPr>
          <w:color w:val="000000" w:themeColor="text1"/>
          <w:sz w:val="26"/>
          <w:szCs w:val="26"/>
        </w:rPr>
        <w:t>;</w:t>
      </w:r>
    </w:p>
    <w:p w:rsidR="00FF063B" w:rsidRPr="002D61C8" w:rsidRDefault="00F2591A" w:rsidP="00F2591A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2D61C8">
        <w:rPr>
          <w:color w:val="000000" w:themeColor="text1"/>
          <w:sz w:val="26"/>
          <w:szCs w:val="26"/>
        </w:rPr>
        <w:t>к</w:t>
      </w:r>
      <w:r w:rsidR="00223BD6" w:rsidRPr="002D61C8">
        <w:rPr>
          <w:color w:val="000000" w:themeColor="text1"/>
          <w:sz w:val="26"/>
          <w:szCs w:val="26"/>
        </w:rPr>
        <w:t xml:space="preserve">ровельное покрытие – оцинкованный лист </w:t>
      </w:r>
      <w:r w:rsidR="00C86F46" w:rsidRPr="002D61C8">
        <w:rPr>
          <w:color w:val="000000" w:themeColor="text1"/>
          <w:sz w:val="26"/>
          <w:szCs w:val="26"/>
        </w:rPr>
        <w:t xml:space="preserve">ОЦА-0-0,7 </w:t>
      </w:r>
      <w:r w:rsidR="00223BD6" w:rsidRPr="002D61C8">
        <w:rPr>
          <w:color w:val="000000" w:themeColor="text1"/>
          <w:sz w:val="26"/>
          <w:szCs w:val="26"/>
        </w:rPr>
        <w:t>с полимерным покрытием -</w:t>
      </w:r>
      <w:r w:rsidR="00BA69ED" w:rsidRPr="002D61C8">
        <w:rPr>
          <w:color w:val="000000" w:themeColor="text1"/>
          <w:sz w:val="26"/>
          <w:szCs w:val="26"/>
        </w:rPr>
        <w:t xml:space="preserve"> </w:t>
      </w:r>
      <w:r w:rsidR="00223BD6" w:rsidRPr="002D61C8">
        <w:rPr>
          <w:color w:val="000000" w:themeColor="text1"/>
          <w:sz w:val="26"/>
          <w:szCs w:val="26"/>
        </w:rPr>
        <w:t>298 м</w:t>
      </w:r>
      <w:r w:rsidR="00223BD6" w:rsidRPr="002D61C8">
        <w:rPr>
          <w:color w:val="000000" w:themeColor="text1"/>
          <w:sz w:val="26"/>
          <w:szCs w:val="26"/>
          <w:vertAlign w:val="superscript"/>
        </w:rPr>
        <w:t>2</w:t>
      </w:r>
      <w:r w:rsidR="00223BD6" w:rsidRPr="002D61C8">
        <w:rPr>
          <w:color w:val="000000" w:themeColor="text1"/>
          <w:sz w:val="26"/>
          <w:szCs w:val="26"/>
        </w:rPr>
        <w:t>;</w:t>
      </w:r>
    </w:p>
    <w:p w:rsidR="00CC67C5" w:rsidRPr="002D61C8" w:rsidRDefault="00F2591A" w:rsidP="00F2591A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2D61C8">
        <w:rPr>
          <w:color w:val="000000" w:themeColor="text1"/>
          <w:sz w:val="26"/>
          <w:szCs w:val="26"/>
        </w:rPr>
        <w:t>п</w:t>
      </w:r>
      <w:r w:rsidR="00223BD6" w:rsidRPr="002D61C8">
        <w:rPr>
          <w:color w:val="000000" w:themeColor="text1"/>
          <w:sz w:val="26"/>
          <w:szCs w:val="26"/>
        </w:rPr>
        <w:t xml:space="preserve">лощадь облицовки торцов и карнизов </w:t>
      </w:r>
      <w:r w:rsidR="00BA69ED" w:rsidRPr="002D61C8">
        <w:rPr>
          <w:color w:val="000000" w:themeColor="text1"/>
          <w:sz w:val="26"/>
          <w:szCs w:val="26"/>
        </w:rPr>
        <w:t>-</w:t>
      </w:r>
      <w:r w:rsidR="00223BD6" w:rsidRPr="002D61C8">
        <w:rPr>
          <w:color w:val="000000" w:themeColor="text1"/>
          <w:sz w:val="26"/>
          <w:szCs w:val="26"/>
        </w:rPr>
        <w:t xml:space="preserve"> 90 м</w:t>
      </w:r>
      <w:r w:rsidR="00223BD6" w:rsidRPr="002D61C8">
        <w:rPr>
          <w:color w:val="000000" w:themeColor="text1"/>
          <w:sz w:val="26"/>
          <w:szCs w:val="26"/>
          <w:vertAlign w:val="superscript"/>
        </w:rPr>
        <w:t>2</w:t>
      </w:r>
      <w:r w:rsidR="00223BD6" w:rsidRPr="002D61C8">
        <w:rPr>
          <w:color w:val="000000" w:themeColor="text1"/>
          <w:sz w:val="26"/>
          <w:szCs w:val="26"/>
        </w:rPr>
        <w:t>;</w:t>
      </w:r>
    </w:p>
    <w:p w:rsidR="00D57DD1" w:rsidRPr="00C81B0C" w:rsidRDefault="00F2591A" w:rsidP="00F2591A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D57DD1" w:rsidRPr="00C81B0C">
        <w:rPr>
          <w:sz w:val="26"/>
          <w:szCs w:val="26"/>
        </w:rPr>
        <w:t>стройство организованного водоотведения (водостока)</w:t>
      </w:r>
      <w:r w:rsidR="00BA69ED" w:rsidRPr="00C81B0C">
        <w:rPr>
          <w:sz w:val="26"/>
          <w:szCs w:val="26"/>
        </w:rPr>
        <w:t>;</w:t>
      </w:r>
    </w:p>
    <w:p w:rsidR="004E29F2" w:rsidRPr="00C81B0C" w:rsidRDefault="00F2591A" w:rsidP="00F2591A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D57DD1" w:rsidRPr="00C81B0C">
        <w:rPr>
          <w:sz w:val="26"/>
          <w:szCs w:val="26"/>
        </w:rPr>
        <w:t>стройство наружных ограждающих конструкций во фронтальных плоскостях кровли (фронтон)</w:t>
      </w:r>
      <w:r w:rsidR="00BA69ED" w:rsidRPr="00C81B0C">
        <w:rPr>
          <w:sz w:val="26"/>
          <w:szCs w:val="26"/>
        </w:rPr>
        <w:t>.</w:t>
      </w:r>
    </w:p>
    <w:p w:rsidR="000633C4" w:rsidRPr="00C81B0C" w:rsidRDefault="000633C4" w:rsidP="00FF063B">
      <w:pPr>
        <w:pStyle w:val="a6"/>
        <w:tabs>
          <w:tab w:val="left" w:pos="1134"/>
          <w:tab w:val="left" w:pos="1276"/>
        </w:tabs>
        <w:ind w:left="709" w:firstLine="0"/>
        <w:jc w:val="both"/>
        <w:rPr>
          <w:sz w:val="26"/>
          <w:szCs w:val="26"/>
        </w:rPr>
      </w:pPr>
    </w:p>
    <w:p w:rsidR="000633C4" w:rsidRPr="00C81B0C" w:rsidRDefault="000633C4" w:rsidP="00FF063B">
      <w:pPr>
        <w:pStyle w:val="a6"/>
        <w:numPr>
          <w:ilvl w:val="0"/>
          <w:numId w:val="1"/>
        </w:numPr>
        <w:tabs>
          <w:tab w:val="num" w:pos="1276"/>
        </w:tabs>
        <w:ind w:left="0" w:firstLine="709"/>
        <w:jc w:val="both"/>
        <w:rPr>
          <w:b/>
          <w:color w:val="000000" w:themeColor="text1"/>
          <w:sz w:val="26"/>
          <w:szCs w:val="26"/>
        </w:rPr>
      </w:pPr>
      <w:r w:rsidRPr="00C81B0C">
        <w:rPr>
          <w:b/>
          <w:color w:val="000000" w:themeColor="text1"/>
          <w:sz w:val="26"/>
          <w:szCs w:val="26"/>
        </w:rPr>
        <w:t>Основные требования к выполнению работ.</w:t>
      </w:r>
    </w:p>
    <w:p w:rsidR="000633C4" w:rsidRPr="00C81B0C" w:rsidRDefault="000633C4" w:rsidP="00FF063B">
      <w:pPr>
        <w:pStyle w:val="a6"/>
        <w:numPr>
          <w:ilvl w:val="1"/>
          <w:numId w:val="1"/>
        </w:numPr>
        <w:tabs>
          <w:tab w:val="num" w:pos="1276"/>
        </w:tabs>
        <w:ind w:left="0" w:firstLine="709"/>
        <w:jc w:val="both"/>
        <w:rPr>
          <w:b/>
          <w:color w:val="000000" w:themeColor="text1"/>
          <w:sz w:val="26"/>
          <w:szCs w:val="26"/>
        </w:rPr>
      </w:pPr>
      <w:r w:rsidRPr="00C81B0C">
        <w:rPr>
          <w:color w:val="000000" w:themeColor="text1"/>
          <w:sz w:val="26"/>
          <w:szCs w:val="26"/>
        </w:rPr>
        <w:t>Строительно-монтажные работы выполняются в полном соответствии с проект</w:t>
      </w:r>
      <w:r w:rsidR="00656386">
        <w:rPr>
          <w:color w:val="000000" w:themeColor="text1"/>
          <w:sz w:val="26"/>
          <w:szCs w:val="26"/>
        </w:rPr>
        <w:t>ной документацией</w:t>
      </w:r>
      <w:r w:rsidRPr="00C81B0C">
        <w:rPr>
          <w:color w:val="000000" w:themeColor="text1"/>
          <w:sz w:val="26"/>
          <w:szCs w:val="26"/>
        </w:rPr>
        <w:t>.</w:t>
      </w:r>
    </w:p>
    <w:p w:rsidR="000633C4" w:rsidRPr="00C81B0C" w:rsidRDefault="000633C4" w:rsidP="00FF063B">
      <w:pPr>
        <w:pStyle w:val="a6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color w:val="000000" w:themeColor="text1"/>
          <w:sz w:val="26"/>
          <w:szCs w:val="26"/>
        </w:rPr>
      </w:pPr>
      <w:r w:rsidRPr="00C81B0C">
        <w:rPr>
          <w:color w:val="000000" w:themeColor="text1"/>
          <w:sz w:val="26"/>
          <w:szCs w:val="26"/>
        </w:rPr>
        <w:t>Подрядчик осуществляет комплектацию работ всеми материалами, конструкциями и оборудованием, необходимыми для проведения работ, в строгом соответствии с технологической последовательностью СМР в сроки, установленные календарным планом и графиком строительства.</w:t>
      </w:r>
    </w:p>
    <w:p w:rsidR="006E0AD1" w:rsidRPr="00C81B0C" w:rsidRDefault="006E0AD1" w:rsidP="00FF063B">
      <w:pPr>
        <w:pStyle w:val="a6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81B0C">
        <w:rPr>
          <w:color w:val="000000" w:themeColor="text1"/>
          <w:sz w:val="26"/>
          <w:szCs w:val="26"/>
        </w:rPr>
        <w:t>Подрядчик обязан предоставить Заказчику утвержденные им графики производства работ на объект</w:t>
      </w:r>
      <w:r w:rsidR="00982BE8" w:rsidRPr="00C81B0C">
        <w:rPr>
          <w:color w:val="000000" w:themeColor="text1"/>
          <w:sz w:val="26"/>
          <w:szCs w:val="26"/>
        </w:rPr>
        <w:t>е</w:t>
      </w:r>
      <w:r w:rsidRPr="00C81B0C">
        <w:rPr>
          <w:color w:val="000000" w:themeColor="text1"/>
          <w:sz w:val="26"/>
          <w:szCs w:val="26"/>
        </w:rPr>
        <w:t>.</w:t>
      </w:r>
    </w:p>
    <w:p w:rsidR="000633C4" w:rsidRPr="00C81B0C" w:rsidRDefault="000633C4" w:rsidP="00FF063B">
      <w:pPr>
        <w:pStyle w:val="a6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color w:val="000000" w:themeColor="text1"/>
          <w:sz w:val="26"/>
          <w:szCs w:val="26"/>
        </w:rPr>
      </w:pPr>
      <w:r w:rsidRPr="00C81B0C">
        <w:rPr>
          <w:color w:val="000000" w:themeColor="text1"/>
          <w:sz w:val="26"/>
          <w:szCs w:val="26"/>
        </w:rPr>
        <w:t>Номенклатура закупаемых материалов, конструкций и оборудованием должна соответствовать спецификациям, прилагаемым к проекту.</w:t>
      </w:r>
    </w:p>
    <w:p w:rsidR="000633C4" w:rsidRPr="00C81B0C" w:rsidRDefault="000633C4" w:rsidP="00FF063B">
      <w:pPr>
        <w:pStyle w:val="a6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color w:val="000000" w:themeColor="text1"/>
          <w:sz w:val="26"/>
          <w:szCs w:val="26"/>
        </w:rPr>
      </w:pPr>
      <w:r w:rsidRPr="00C81B0C">
        <w:rPr>
          <w:color w:val="000000" w:themeColor="text1"/>
          <w:sz w:val="26"/>
          <w:szCs w:val="26"/>
        </w:rPr>
        <w:t>Изменение номенклатуры поставляемых материалов, конструкций и оборудования должно быть согласовано с Заказчиком и проектной организацией без изменения сметной стоимости.</w:t>
      </w:r>
    </w:p>
    <w:p w:rsidR="008A12BF" w:rsidRPr="00C81B0C" w:rsidRDefault="008A12BF" w:rsidP="00FF063B">
      <w:pPr>
        <w:pStyle w:val="a6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color w:val="000000" w:themeColor="text1"/>
          <w:sz w:val="26"/>
          <w:szCs w:val="26"/>
        </w:rPr>
      </w:pPr>
      <w:r w:rsidRPr="00C81B0C">
        <w:rPr>
          <w:color w:val="000000" w:themeColor="text1"/>
          <w:sz w:val="26"/>
          <w:szCs w:val="26"/>
        </w:rPr>
        <w:t>Все применяемые материалы, конструкции и оборудование должны иметь паспорта и сертификаты, подтверждающие соответствие требования проектно-сметной документации, ГОСТ и ТУ. Подрядчик предоставляет Заказчику паспорта, и сертификаты до начала проведения СМР.</w:t>
      </w:r>
    </w:p>
    <w:p w:rsidR="000633C4" w:rsidRPr="00C81B0C" w:rsidRDefault="000633C4" w:rsidP="00FF063B">
      <w:pPr>
        <w:pStyle w:val="a6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color w:val="000000" w:themeColor="text1"/>
          <w:sz w:val="26"/>
          <w:szCs w:val="26"/>
        </w:rPr>
      </w:pPr>
      <w:r w:rsidRPr="00C81B0C">
        <w:rPr>
          <w:color w:val="000000" w:themeColor="text1"/>
          <w:sz w:val="26"/>
          <w:szCs w:val="26"/>
        </w:rPr>
        <w:t>Подрядчик ведет исполнительную документацию</w:t>
      </w:r>
      <w:r w:rsidR="006E0AD1" w:rsidRPr="00C81B0C">
        <w:rPr>
          <w:color w:val="000000" w:themeColor="text1"/>
          <w:sz w:val="26"/>
          <w:szCs w:val="26"/>
        </w:rPr>
        <w:t xml:space="preserve"> (в том числе журнал производства работ</w:t>
      </w:r>
      <w:r w:rsidR="00FF5B9E" w:rsidRPr="00C81B0C">
        <w:rPr>
          <w:color w:val="000000" w:themeColor="text1"/>
          <w:sz w:val="26"/>
          <w:szCs w:val="26"/>
        </w:rPr>
        <w:t xml:space="preserve">, </w:t>
      </w:r>
      <w:r w:rsidR="00904989" w:rsidRPr="00C81B0C">
        <w:rPr>
          <w:color w:val="000000" w:themeColor="text1"/>
          <w:sz w:val="26"/>
          <w:szCs w:val="26"/>
        </w:rPr>
        <w:t xml:space="preserve">журнал входного контроля качества материалов, журнал защитной обработки деревянных конструкций, </w:t>
      </w:r>
      <w:r w:rsidR="00FF5B9E" w:rsidRPr="00C81B0C">
        <w:rPr>
          <w:color w:val="000000" w:themeColor="text1"/>
          <w:sz w:val="26"/>
          <w:szCs w:val="26"/>
        </w:rPr>
        <w:t>журнал по форме КС 6-а</w:t>
      </w:r>
      <w:r w:rsidR="006E0AD1" w:rsidRPr="00C81B0C">
        <w:rPr>
          <w:color w:val="000000" w:themeColor="text1"/>
          <w:sz w:val="26"/>
          <w:szCs w:val="26"/>
        </w:rPr>
        <w:t xml:space="preserve"> и другие специализированные журналы)</w:t>
      </w:r>
      <w:r w:rsidRPr="00C81B0C">
        <w:rPr>
          <w:color w:val="000000" w:themeColor="text1"/>
          <w:sz w:val="26"/>
          <w:szCs w:val="26"/>
        </w:rPr>
        <w:t xml:space="preserve"> на протяжении всего периода производства СМР в соответствии СНиП и передает ее заказчику в полном объеме по завершении очереди строительства или полного завершения строительства объекта.</w:t>
      </w:r>
    </w:p>
    <w:p w:rsidR="000633C4" w:rsidRPr="00C81B0C" w:rsidRDefault="000633C4" w:rsidP="00FF063B">
      <w:pPr>
        <w:pStyle w:val="a6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color w:val="000000" w:themeColor="text1"/>
          <w:sz w:val="26"/>
          <w:szCs w:val="26"/>
        </w:rPr>
      </w:pPr>
      <w:r w:rsidRPr="00C81B0C">
        <w:rPr>
          <w:color w:val="000000" w:themeColor="text1"/>
          <w:sz w:val="26"/>
          <w:szCs w:val="26"/>
        </w:rPr>
        <w:t>Все работы должны быть выполнены в соответствии с нормативно-технической документацией (НТД).</w:t>
      </w:r>
    </w:p>
    <w:p w:rsidR="000633C4" w:rsidRPr="00C81B0C" w:rsidRDefault="000633C4" w:rsidP="00FF063B">
      <w:pPr>
        <w:pStyle w:val="a6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81B0C">
        <w:rPr>
          <w:color w:val="000000" w:themeColor="text1"/>
          <w:sz w:val="26"/>
          <w:szCs w:val="26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</w:t>
      </w:r>
      <w:r w:rsidR="007B690F" w:rsidRPr="00C81B0C">
        <w:rPr>
          <w:color w:val="000000" w:themeColor="text1"/>
          <w:sz w:val="26"/>
          <w:szCs w:val="26"/>
        </w:rPr>
        <w:t>ПР согласовывается с Заказчиком</w:t>
      </w:r>
      <w:r w:rsidR="008A12BF" w:rsidRPr="00C81B0C">
        <w:rPr>
          <w:color w:val="000000" w:themeColor="text1"/>
          <w:sz w:val="26"/>
          <w:szCs w:val="26"/>
        </w:rPr>
        <w:t>.</w:t>
      </w:r>
      <w:r w:rsidR="007B690F" w:rsidRPr="00C81B0C">
        <w:rPr>
          <w:color w:val="000000" w:themeColor="text1"/>
          <w:sz w:val="26"/>
          <w:szCs w:val="26"/>
        </w:rPr>
        <w:t xml:space="preserve"> </w:t>
      </w:r>
    </w:p>
    <w:p w:rsidR="000633C4" w:rsidRPr="00C81B0C" w:rsidRDefault="000633C4" w:rsidP="00FF063B">
      <w:pPr>
        <w:pStyle w:val="a6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81B0C">
        <w:rPr>
          <w:color w:val="000000" w:themeColor="text1"/>
          <w:sz w:val="26"/>
          <w:szCs w:val="26"/>
        </w:rPr>
        <w:lastRenderedPageBreak/>
        <w:t xml:space="preserve">Подрядчик (и привлекаемые им Субподрядчики) должны иметь свидетельство о допуске к работам. Выбор Субподрядчиков согласовывается с Заказчиком. Подрядчик несет полную ответственность за работу субподрядчика. </w:t>
      </w:r>
    </w:p>
    <w:p w:rsidR="000633C4" w:rsidRPr="00C81B0C" w:rsidRDefault="000633C4" w:rsidP="00FF063B">
      <w:pPr>
        <w:pStyle w:val="a6"/>
        <w:numPr>
          <w:ilvl w:val="1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81B0C">
        <w:rPr>
          <w:color w:val="000000" w:themeColor="text1"/>
          <w:sz w:val="26"/>
          <w:szCs w:val="26"/>
        </w:rPr>
        <w:t xml:space="preserve"> Все изменения проектных решений должны быть согласованы с филиалом </w:t>
      </w:r>
      <w:r w:rsidR="008608C2" w:rsidRPr="00C81B0C">
        <w:rPr>
          <w:color w:val="000000" w:themeColor="text1"/>
          <w:sz w:val="26"/>
          <w:szCs w:val="26"/>
        </w:rPr>
        <w:t>П</w:t>
      </w:r>
      <w:r w:rsidRPr="00C81B0C">
        <w:rPr>
          <w:color w:val="000000" w:themeColor="text1"/>
          <w:sz w:val="26"/>
          <w:szCs w:val="26"/>
        </w:rPr>
        <w:t>АО «МРСК Центра» - «Костромаэнерго» и проектной организацией с оформлением соответствующей документации.</w:t>
      </w:r>
    </w:p>
    <w:p w:rsidR="009B4346" w:rsidRPr="00C81B0C" w:rsidRDefault="009B4346" w:rsidP="00FF063B">
      <w:pPr>
        <w:pStyle w:val="a6"/>
        <w:numPr>
          <w:ilvl w:val="1"/>
          <w:numId w:val="1"/>
        </w:numPr>
        <w:ind w:left="0" w:firstLine="709"/>
        <w:jc w:val="both"/>
        <w:rPr>
          <w:color w:val="000000" w:themeColor="text1"/>
          <w:sz w:val="26"/>
          <w:szCs w:val="26"/>
        </w:rPr>
      </w:pPr>
      <w:r w:rsidRPr="00C81B0C">
        <w:rPr>
          <w:color w:val="000000" w:themeColor="text1"/>
          <w:sz w:val="26"/>
          <w:szCs w:val="26"/>
        </w:rPr>
        <w:t>Весь строительный и бытовой мусор, образующийся в ходе выполнения работ, демонтированные строительные изделия и материалы, непригодность которых к дальнейшему применению подтверждена Заказчиком, вывозятся Подрядчиком автотранспортом самостоятельно за счет собственных средств на свалку промышленных отходов. Непригодность демонтированных элементов к дальнейшему применению оформляется письменным актом подписываемым представителем Подрядчика и Заказчика.</w:t>
      </w:r>
    </w:p>
    <w:p w:rsidR="009B4346" w:rsidRPr="00C81B0C" w:rsidRDefault="009B4346" w:rsidP="00FF063B">
      <w:pPr>
        <w:pStyle w:val="a6"/>
        <w:numPr>
          <w:ilvl w:val="1"/>
          <w:numId w:val="1"/>
        </w:numPr>
        <w:ind w:left="0" w:firstLine="709"/>
        <w:jc w:val="both"/>
        <w:rPr>
          <w:color w:val="000000" w:themeColor="text1"/>
          <w:sz w:val="26"/>
          <w:szCs w:val="26"/>
        </w:rPr>
      </w:pPr>
      <w:r w:rsidRPr="00C81B0C">
        <w:rPr>
          <w:color w:val="000000" w:themeColor="text1"/>
          <w:sz w:val="26"/>
          <w:szCs w:val="26"/>
        </w:rPr>
        <w:t xml:space="preserve">Все демонтированные в ходе выполнения работ строительные изделия и материалы, пригодные к дальнейшему применению (материалы, а также цветной и черный металлолом), вывозятся Подрядчиком самостоятельно за счет собственных средств на площадку складирования </w:t>
      </w:r>
      <w:r w:rsidR="00DF12B8">
        <w:rPr>
          <w:color w:val="000000" w:themeColor="text1"/>
          <w:sz w:val="26"/>
          <w:szCs w:val="26"/>
        </w:rPr>
        <w:t xml:space="preserve">Красносельского РЭС </w:t>
      </w:r>
      <w:r w:rsidRPr="00C81B0C">
        <w:rPr>
          <w:color w:val="000000" w:themeColor="text1"/>
          <w:sz w:val="26"/>
          <w:szCs w:val="26"/>
        </w:rPr>
        <w:t xml:space="preserve">филиала </w:t>
      </w:r>
      <w:r w:rsidR="008608C2" w:rsidRPr="00C81B0C">
        <w:rPr>
          <w:color w:val="000000" w:themeColor="text1"/>
          <w:sz w:val="26"/>
          <w:szCs w:val="26"/>
        </w:rPr>
        <w:t>П</w:t>
      </w:r>
      <w:r w:rsidRPr="00C81B0C">
        <w:rPr>
          <w:color w:val="000000" w:themeColor="text1"/>
          <w:sz w:val="26"/>
          <w:szCs w:val="26"/>
        </w:rPr>
        <w:t>АО «МРСК Центра» - «Костромаэнерго» и передаются Заказчику с оформлением письменного акта передачи материалов от демонтажных работ, подписываемого представителем Подрядчика и Заказчика.</w:t>
      </w:r>
    </w:p>
    <w:p w:rsidR="00904989" w:rsidRPr="00C81B0C" w:rsidRDefault="00656386" w:rsidP="00FF063B">
      <w:pPr>
        <w:pStyle w:val="a6"/>
        <w:numPr>
          <w:ilvl w:val="1"/>
          <w:numId w:val="1"/>
        </w:numPr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Подрядчик выполняет мероприятия по о</w:t>
      </w:r>
      <w:r w:rsidR="00904989" w:rsidRPr="00C81B0C">
        <w:rPr>
          <w:color w:val="000000" w:themeColor="text1"/>
          <w:sz w:val="26"/>
          <w:szCs w:val="26"/>
        </w:rPr>
        <w:t>рганизаци</w:t>
      </w:r>
      <w:r>
        <w:rPr>
          <w:color w:val="000000" w:themeColor="text1"/>
          <w:sz w:val="26"/>
          <w:szCs w:val="26"/>
        </w:rPr>
        <w:t>и</w:t>
      </w:r>
      <w:r w:rsidR="00904989" w:rsidRPr="00C81B0C">
        <w:rPr>
          <w:color w:val="000000" w:themeColor="text1"/>
          <w:sz w:val="26"/>
          <w:szCs w:val="26"/>
        </w:rPr>
        <w:t xml:space="preserve"> безопасного передвижения </w:t>
      </w:r>
      <w:r>
        <w:rPr>
          <w:color w:val="000000" w:themeColor="text1"/>
          <w:sz w:val="26"/>
          <w:szCs w:val="26"/>
        </w:rPr>
        <w:t>персонала</w:t>
      </w:r>
      <w:r w:rsidR="00904989" w:rsidRPr="00C81B0C">
        <w:rPr>
          <w:color w:val="000000" w:themeColor="text1"/>
          <w:sz w:val="26"/>
          <w:szCs w:val="26"/>
        </w:rPr>
        <w:t xml:space="preserve"> «Красносельского РЭС» и иных лиц в месте проведения работ, устройство защитных козырьков на входах в здание (в том числе выполнение ограждения зоны возможного падения грузов)</w:t>
      </w:r>
    </w:p>
    <w:p w:rsidR="008A12BF" w:rsidRPr="00C81B0C" w:rsidRDefault="008A12BF" w:rsidP="00FF063B">
      <w:pPr>
        <w:pStyle w:val="a6"/>
        <w:numPr>
          <w:ilvl w:val="1"/>
          <w:numId w:val="1"/>
        </w:numPr>
        <w:ind w:left="0" w:firstLine="709"/>
        <w:jc w:val="both"/>
        <w:rPr>
          <w:color w:val="000000" w:themeColor="text1"/>
          <w:sz w:val="26"/>
          <w:szCs w:val="26"/>
        </w:rPr>
      </w:pPr>
      <w:r w:rsidRPr="00C81B0C">
        <w:rPr>
          <w:color w:val="000000" w:themeColor="text1"/>
          <w:sz w:val="26"/>
          <w:szCs w:val="26"/>
        </w:rPr>
        <w:t xml:space="preserve">Подрядчик или ответственное лицо, назначенное приказом Подрядчика, обязаны присутствовать при выездных проверках, проводимых </w:t>
      </w:r>
      <w:r w:rsidR="00904989" w:rsidRPr="00C81B0C">
        <w:rPr>
          <w:color w:val="000000" w:themeColor="text1"/>
          <w:sz w:val="26"/>
          <w:szCs w:val="26"/>
        </w:rPr>
        <w:t xml:space="preserve">специалистами строительного контроля филиала «МРСК </w:t>
      </w:r>
      <w:proofErr w:type="gramStart"/>
      <w:r w:rsidR="00904989" w:rsidRPr="00C81B0C">
        <w:rPr>
          <w:color w:val="000000" w:themeColor="text1"/>
          <w:sz w:val="26"/>
          <w:szCs w:val="26"/>
        </w:rPr>
        <w:t>Центра»-</w:t>
      </w:r>
      <w:proofErr w:type="gramEnd"/>
      <w:r w:rsidR="00904989" w:rsidRPr="00C81B0C">
        <w:rPr>
          <w:color w:val="000000" w:themeColor="text1"/>
          <w:sz w:val="26"/>
          <w:szCs w:val="26"/>
        </w:rPr>
        <w:t xml:space="preserve">«Костромаэнерго» и специалистов муниципальных контролирующих инспекций в области капитального </w:t>
      </w:r>
      <w:r w:rsidR="002942F0" w:rsidRPr="00C81B0C">
        <w:rPr>
          <w:color w:val="000000" w:themeColor="text1"/>
          <w:sz w:val="26"/>
          <w:szCs w:val="26"/>
        </w:rPr>
        <w:t xml:space="preserve">строительства. </w:t>
      </w:r>
      <w:r w:rsidRPr="00C81B0C">
        <w:rPr>
          <w:color w:val="000000" w:themeColor="text1"/>
          <w:sz w:val="26"/>
          <w:szCs w:val="26"/>
        </w:rPr>
        <w:t>За несоблюдение требований и решений государственного строительного надзора или их игнорирование Подрядчик несёт ответственность в соответствии с действующим Законодательством РФ</w:t>
      </w:r>
    </w:p>
    <w:p w:rsidR="0030433B" w:rsidRPr="00C81B0C" w:rsidRDefault="0030433B" w:rsidP="00FF063B">
      <w:pPr>
        <w:pStyle w:val="a6"/>
        <w:tabs>
          <w:tab w:val="left" w:pos="1134"/>
          <w:tab w:val="left" w:pos="1276"/>
        </w:tabs>
        <w:ind w:left="709" w:firstLine="0"/>
        <w:jc w:val="both"/>
        <w:rPr>
          <w:color w:val="000000" w:themeColor="text1"/>
          <w:sz w:val="26"/>
          <w:szCs w:val="26"/>
        </w:rPr>
      </w:pPr>
    </w:p>
    <w:p w:rsidR="000633C4" w:rsidRPr="00C81B0C" w:rsidRDefault="000633C4" w:rsidP="00FF063B">
      <w:pPr>
        <w:pStyle w:val="a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b/>
          <w:color w:val="000000" w:themeColor="text1"/>
          <w:sz w:val="26"/>
          <w:szCs w:val="26"/>
        </w:rPr>
      </w:pPr>
      <w:r w:rsidRPr="00C81B0C">
        <w:rPr>
          <w:b/>
          <w:color w:val="000000" w:themeColor="text1"/>
          <w:sz w:val="26"/>
          <w:szCs w:val="26"/>
        </w:rPr>
        <w:t>Правила контроля и приемки работ.</w:t>
      </w:r>
    </w:p>
    <w:p w:rsidR="000633C4" w:rsidRPr="00C81B0C" w:rsidRDefault="000633C4" w:rsidP="00FF063B">
      <w:pPr>
        <w:pStyle w:val="a6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81B0C">
        <w:rPr>
          <w:color w:val="000000" w:themeColor="text1"/>
          <w:sz w:val="26"/>
          <w:szCs w:val="26"/>
        </w:rPr>
        <w:t xml:space="preserve">Руководители работ, участвующие в реконструкции, совместно с представителями филиала </w:t>
      </w:r>
      <w:r w:rsidR="008608C2" w:rsidRPr="00C81B0C">
        <w:rPr>
          <w:color w:val="000000" w:themeColor="text1"/>
          <w:sz w:val="26"/>
          <w:szCs w:val="26"/>
        </w:rPr>
        <w:t>П</w:t>
      </w:r>
      <w:r w:rsidRPr="00C81B0C">
        <w:rPr>
          <w:color w:val="000000" w:themeColor="text1"/>
          <w:sz w:val="26"/>
          <w:szCs w:val="26"/>
        </w:rPr>
        <w:t>АО «МРСК Центра» - «Костромаэнерго» осуществляют входной контроль качества применяемых материалов, конструкций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0633C4" w:rsidRPr="00C81B0C" w:rsidRDefault="000633C4" w:rsidP="00FF063B">
      <w:pPr>
        <w:pStyle w:val="a6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81B0C">
        <w:rPr>
          <w:color w:val="000000" w:themeColor="text1"/>
          <w:sz w:val="26"/>
          <w:szCs w:val="26"/>
        </w:rPr>
        <w:t>Приемку строительно-монтажных работ осуществляет Заказчик в соответствии с действующими СНиП</w:t>
      </w:r>
      <w:r w:rsidR="009E7E00">
        <w:rPr>
          <w:color w:val="000000" w:themeColor="text1"/>
          <w:sz w:val="26"/>
          <w:szCs w:val="26"/>
        </w:rPr>
        <w:t xml:space="preserve"> (СП)</w:t>
      </w:r>
      <w:r w:rsidRPr="00C81B0C">
        <w:rPr>
          <w:color w:val="000000" w:themeColor="text1"/>
          <w:sz w:val="26"/>
          <w:szCs w:val="26"/>
        </w:rPr>
        <w:t>. Подрядчик обязан гарантировать соответствие выполненной работы требованиям СНиП</w:t>
      </w:r>
      <w:r w:rsidR="009E7E00">
        <w:rPr>
          <w:color w:val="000000" w:themeColor="text1"/>
          <w:sz w:val="26"/>
          <w:szCs w:val="26"/>
        </w:rPr>
        <w:t xml:space="preserve"> (СП)</w:t>
      </w:r>
      <w:r w:rsidRPr="00C81B0C">
        <w:rPr>
          <w:color w:val="000000" w:themeColor="text1"/>
          <w:sz w:val="26"/>
          <w:szCs w:val="26"/>
        </w:rPr>
        <w:t xml:space="preserve">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</w:t>
      </w:r>
      <w:proofErr w:type="gramStart"/>
      <w:r w:rsidRPr="00C81B0C">
        <w:rPr>
          <w:color w:val="000000" w:themeColor="text1"/>
          <w:sz w:val="26"/>
          <w:szCs w:val="26"/>
        </w:rPr>
        <w:t>в сроки</w:t>
      </w:r>
      <w:proofErr w:type="gramEnd"/>
      <w:r w:rsidRPr="00C81B0C">
        <w:rPr>
          <w:color w:val="000000" w:themeColor="text1"/>
          <w:sz w:val="26"/>
          <w:szCs w:val="26"/>
        </w:rPr>
        <w:t xml:space="preserve"> установленные приемочной комиссией.</w:t>
      </w:r>
    </w:p>
    <w:p w:rsidR="00DC05D5" w:rsidRDefault="000633C4" w:rsidP="00FF063B">
      <w:pPr>
        <w:pStyle w:val="a6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81B0C">
        <w:rPr>
          <w:color w:val="000000" w:themeColor="text1"/>
          <w:sz w:val="26"/>
          <w:szCs w:val="26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E7E00" w:rsidRDefault="009E7E00" w:rsidP="009E7E00">
      <w:pPr>
        <w:pStyle w:val="a6"/>
        <w:tabs>
          <w:tab w:val="left" w:pos="1276"/>
        </w:tabs>
        <w:ind w:left="360" w:firstLine="0"/>
        <w:jc w:val="both"/>
        <w:rPr>
          <w:color w:val="000000" w:themeColor="text1"/>
          <w:sz w:val="26"/>
          <w:szCs w:val="26"/>
        </w:rPr>
      </w:pPr>
    </w:p>
    <w:p w:rsidR="005A60AE" w:rsidRDefault="005A60AE" w:rsidP="009E7E00">
      <w:pPr>
        <w:pStyle w:val="a6"/>
        <w:tabs>
          <w:tab w:val="left" w:pos="1276"/>
        </w:tabs>
        <w:ind w:left="360" w:firstLine="0"/>
        <w:jc w:val="both"/>
        <w:rPr>
          <w:color w:val="000000" w:themeColor="text1"/>
          <w:sz w:val="26"/>
          <w:szCs w:val="26"/>
        </w:rPr>
      </w:pPr>
    </w:p>
    <w:p w:rsidR="005A60AE" w:rsidRPr="00C81B0C" w:rsidRDefault="005A60AE" w:rsidP="009E7E00">
      <w:pPr>
        <w:pStyle w:val="a6"/>
        <w:tabs>
          <w:tab w:val="left" w:pos="1276"/>
        </w:tabs>
        <w:ind w:left="360" w:firstLine="0"/>
        <w:jc w:val="both"/>
        <w:rPr>
          <w:color w:val="000000" w:themeColor="text1"/>
          <w:sz w:val="26"/>
          <w:szCs w:val="26"/>
        </w:rPr>
      </w:pPr>
    </w:p>
    <w:p w:rsidR="000633C4" w:rsidRPr="00C81B0C" w:rsidRDefault="000633C4" w:rsidP="00FF063B">
      <w:pPr>
        <w:pStyle w:val="a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b/>
          <w:color w:val="000000" w:themeColor="text1"/>
          <w:sz w:val="26"/>
          <w:szCs w:val="26"/>
        </w:rPr>
      </w:pPr>
      <w:r w:rsidRPr="00C81B0C">
        <w:rPr>
          <w:b/>
          <w:color w:val="000000" w:themeColor="text1"/>
          <w:sz w:val="26"/>
          <w:szCs w:val="26"/>
        </w:rPr>
        <w:t>Экология и природоохранные мероприятия.</w:t>
      </w:r>
    </w:p>
    <w:p w:rsidR="000633C4" w:rsidRPr="00C81B0C" w:rsidRDefault="000633C4" w:rsidP="00FF063B">
      <w:pPr>
        <w:pStyle w:val="a6"/>
        <w:ind w:left="0" w:firstLine="709"/>
        <w:jc w:val="both"/>
        <w:rPr>
          <w:color w:val="000000" w:themeColor="text1"/>
          <w:sz w:val="26"/>
          <w:szCs w:val="26"/>
        </w:rPr>
      </w:pPr>
      <w:r w:rsidRPr="00C81B0C">
        <w:rPr>
          <w:color w:val="000000" w:themeColor="text1"/>
          <w:sz w:val="26"/>
          <w:szCs w:val="26"/>
        </w:rPr>
        <w:t>Выполнение работ произвести в соответствии с действующими нормативными актами.</w:t>
      </w:r>
    </w:p>
    <w:p w:rsidR="000633C4" w:rsidRPr="00C81B0C" w:rsidRDefault="000633C4" w:rsidP="00FF063B">
      <w:pPr>
        <w:pStyle w:val="a6"/>
        <w:ind w:left="0" w:firstLine="709"/>
        <w:jc w:val="both"/>
        <w:rPr>
          <w:color w:val="000000" w:themeColor="text1"/>
          <w:sz w:val="26"/>
          <w:szCs w:val="26"/>
        </w:rPr>
      </w:pPr>
    </w:p>
    <w:p w:rsidR="000633C4" w:rsidRPr="00C81B0C" w:rsidRDefault="000633C4" w:rsidP="00FF063B">
      <w:pPr>
        <w:pStyle w:val="a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b/>
          <w:color w:val="000000" w:themeColor="text1"/>
          <w:sz w:val="26"/>
          <w:szCs w:val="26"/>
        </w:rPr>
      </w:pPr>
      <w:r w:rsidRPr="00C81B0C">
        <w:rPr>
          <w:b/>
          <w:color w:val="000000" w:themeColor="text1"/>
          <w:sz w:val="26"/>
          <w:szCs w:val="26"/>
        </w:rPr>
        <w:t>Гарантии исполнителя строительных работ.</w:t>
      </w:r>
    </w:p>
    <w:p w:rsidR="000633C4" w:rsidRPr="00C81B0C" w:rsidRDefault="000633C4" w:rsidP="00FF063B">
      <w:pPr>
        <w:pStyle w:val="a6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81B0C">
        <w:rPr>
          <w:color w:val="000000" w:themeColor="text1"/>
          <w:sz w:val="26"/>
          <w:szCs w:val="26"/>
        </w:rPr>
        <w:t xml:space="preserve">Подрядная строительная организация должна гарантировать соответствие вновь реконструированного объекта требованиям НТД в течение не менее </w:t>
      </w:r>
      <w:r w:rsidR="006823A2" w:rsidRPr="00C81B0C">
        <w:rPr>
          <w:color w:val="000000" w:themeColor="text1"/>
          <w:sz w:val="26"/>
          <w:szCs w:val="26"/>
        </w:rPr>
        <w:t>3</w:t>
      </w:r>
      <w:r w:rsidRPr="00C81B0C">
        <w:rPr>
          <w:color w:val="000000" w:themeColor="text1"/>
          <w:sz w:val="26"/>
          <w:szCs w:val="26"/>
        </w:rPr>
        <w:t xml:space="preserve"> лет с момента подписания сторонами  акта выполненных работ и актов приёма-передачи.</w:t>
      </w:r>
    </w:p>
    <w:p w:rsidR="000633C4" w:rsidRPr="00C81B0C" w:rsidRDefault="000633C4" w:rsidP="00FF063B">
      <w:pPr>
        <w:pStyle w:val="a6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C81B0C">
        <w:rPr>
          <w:color w:val="000000" w:themeColor="text1"/>
          <w:sz w:val="26"/>
          <w:szCs w:val="26"/>
        </w:rPr>
        <w:t xml:space="preserve"> Профессиональная ответственность строительно-монтажной организации должна быть застрахована.</w:t>
      </w:r>
    </w:p>
    <w:p w:rsidR="000633C4" w:rsidRPr="00C81B0C" w:rsidRDefault="000633C4" w:rsidP="00FF063B">
      <w:pPr>
        <w:pStyle w:val="a6"/>
        <w:tabs>
          <w:tab w:val="left" w:pos="1276"/>
        </w:tabs>
        <w:ind w:left="709" w:firstLine="0"/>
        <w:jc w:val="both"/>
        <w:rPr>
          <w:color w:val="000000" w:themeColor="text1"/>
          <w:sz w:val="26"/>
          <w:szCs w:val="26"/>
        </w:rPr>
      </w:pPr>
    </w:p>
    <w:p w:rsidR="000633C4" w:rsidRPr="00C81B0C" w:rsidRDefault="000633C4" w:rsidP="00FF063B">
      <w:pPr>
        <w:pStyle w:val="a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b/>
          <w:color w:val="000000" w:themeColor="text1"/>
          <w:sz w:val="26"/>
          <w:szCs w:val="26"/>
        </w:rPr>
      </w:pPr>
      <w:r w:rsidRPr="00C81B0C">
        <w:rPr>
          <w:b/>
          <w:color w:val="000000" w:themeColor="text1"/>
          <w:sz w:val="26"/>
          <w:szCs w:val="26"/>
        </w:rPr>
        <w:t xml:space="preserve">Сроки </w:t>
      </w:r>
      <w:r w:rsidR="00656386">
        <w:rPr>
          <w:b/>
          <w:color w:val="000000" w:themeColor="text1"/>
          <w:sz w:val="26"/>
          <w:szCs w:val="26"/>
        </w:rPr>
        <w:t xml:space="preserve">выполнения </w:t>
      </w:r>
      <w:r w:rsidRPr="00C81B0C">
        <w:rPr>
          <w:b/>
          <w:color w:val="000000" w:themeColor="text1"/>
          <w:sz w:val="26"/>
          <w:szCs w:val="26"/>
        </w:rPr>
        <w:t xml:space="preserve"> работ.</w:t>
      </w:r>
    </w:p>
    <w:p w:rsidR="000633C4" w:rsidRPr="00656386" w:rsidRDefault="000633C4" w:rsidP="00656386">
      <w:pPr>
        <w:pStyle w:val="a6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color w:val="000000" w:themeColor="text1"/>
          <w:spacing w:val="-4"/>
          <w:sz w:val="26"/>
          <w:szCs w:val="26"/>
        </w:rPr>
      </w:pPr>
      <w:r w:rsidRPr="00C81B0C">
        <w:rPr>
          <w:color w:val="000000" w:themeColor="text1"/>
          <w:spacing w:val="-4"/>
          <w:sz w:val="26"/>
          <w:szCs w:val="26"/>
        </w:rPr>
        <w:t xml:space="preserve">Срок </w:t>
      </w:r>
      <w:r w:rsidR="00656386">
        <w:rPr>
          <w:color w:val="000000" w:themeColor="text1"/>
          <w:spacing w:val="-4"/>
          <w:sz w:val="26"/>
          <w:szCs w:val="26"/>
        </w:rPr>
        <w:t>выполнения работ</w:t>
      </w:r>
      <w:r w:rsidRPr="00C81B0C">
        <w:rPr>
          <w:color w:val="000000" w:themeColor="text1"/>
          <w:spacing w:val="-4"/>
          <w:sz w:val="26"/>
          <w:szCs w:val="26"/>
        </w:rPr>
        <w:t>:</w:t>
      </w:r>
      <w:r w:rsidR="004E29F2" w:rsidRPr="00C81B0C">
        <w:rPr>
          <w:color w:val="000000" w:themeColor="text1"/>
          <w:spacing w:val="-4"/>
          <w:sz w:val="26"/>
          <w:szCs w:val="26"/>
        </w:rPr>
        <w:t xml:space="preserve"> </w:t>
      </w:r>
      <w:r w:rsidRPr="00C81B0C">
        <w:rPr>
          <w:color w:val="000000" w:themeColor="text1"/>
          <w:spacing w:val="-4"/>
          <w:sz w:val="26"/>
          <w:szCs w:val="26"/>
        </w:rPr>
        <w:t>в течение 1</w:t>
      </w:r>
      <w:r w:rsidR="005F5F0E" w:rsidRPr="00C81B0C">
        <w:rPr>
          <w:color w:val="000000" w:themeColor="text1"/>
          <w:spacing w:val="-4"/>
          <w:sz w:val="26"/>
          <w:szCs w:val="26"/>
        </w:rPr>
        <w:t>2</w:t>
      </w:r>
      <w:r w:rsidRPr="00C81B0C">
        <w:rPr>
          <w:color w:val="000000" w:themeColor="text1"/>
          <w:spacing w:val="-4"/>
          <w:sz w:val="26"/>
          <w:szCs w:val="26"/>
        </w:rPr>
        <w:t xml:space="preserve"> (</w:t>
      </w:r>
      <w:r w:rsidR="005F5F0E" w:rsidRPr="00C81B0C">
        <w:rPr>
          <w:color w:val="000000" w:themeColor="text1"/>
          <w:spacing w:val="-4"/>
          <w:sz w:val="26"/>
          <w:szCs w:val="26"/>
        </w:rPr>
        <w:t>двенадцати</w:t>
      </w:r>
      <w:r w:rsidRPr="00C81B0C">
        <w:rPr>
          <w:color w:val="000000" w:themeColor="text1"/>
          <w:spacing w:val="-4"/>
          <w:sz w:val="26"/>
          <w:szCs w:val="26"/>
        </w:rPr>
        <w:t>) недель</w:t>
      </w:r>
      <w:r w:rsidR="00904989" w:rsidRPr="00C81B0C">
        <w:rPr>
          <w:color w:val="000000" w:themeColor="text1"/>
          <w:spacing w:val="-4"/>
          <w:sz w:val="26"/>
          <w:szCs w:val="26"/>
        </w:rPr>
        <w:t xml:space="preserve"> с даты заключения </w:t>
      </w:r>
      <w:proofErr w:type="gramStart"/>
      <w:r w:rsidR="00904989" w:rsidRPr="00C81B0C">
        <w:rPr>
          <w:color w:val="000000" w:themeColor="text1"/>
          <w:spacing w:val="-4"/>
          <w:sz w:val="26"/>
          <w:szCs w:val="26"/>
        </w:rPr>
        <w:t>договора</w:t>
      </w:r>
      <w:r w:rsidR="00656386">
        <w:rPr>
          <w:color w:val="000000" w:themeColor="text1"/>
          <w:spacing w:val="-4"/>
          <w:sz w:val="26"/>
          <w:szCs w:val="26"/>
        </w:rPr>
        <w:t>,  но</w:t>
      </w:r>
      <w:proofErr w:type="gramEnd"/>
      <w:r w:rsidR="00656386">
        <w:rPr>
          <w:color w:val="000000" w:themeColor="text1"/>
          <w:spacing w:val="-4"/>
          <w:sz w:val="26"/>
          <w:szCs w:val="26"/>
        </w:rPr>
        <w:t xml:space="preserve"> </w:t>
      </w:r>
      <w:r w:rsidR="00904989" w:rsidRPr="00656386">
        <w:rPr>
          <w:color w:val="000000" w:themeColor="text1"/>
          <w:sz w:val="26"/>
          <w:szCs w:val="26"/>
        </w:rPr>
        <w:t>не позднее 30</w:t>
      </w:r>
      <w:r w:rsidR="008608C2" w:rsidRPr="00656386">
        <w:rPr>
          <w:color w:val="000000" w:themeColor="text1"/>
          <w:sz w:val="26"/>
          <w:szCs w:val="26"/>
        </w:rPr>
        <w:t xml:space="preserve"> </w:t>
      </w:r>
      <w:r w:rsidR="00F07B00" w:rsidRPr="00656386">
        <w:rPr>
          <w:color w:val="000000" w:themeColor="text1"/>
          <w:sz w:val="26"/>
          <w:szCs w:val="26"/>
        </w:rPr>
        <w:t xml:space="preserve">сентября </w:t>
      </w:r>
      <w:r w:rsidR="008608C2" w:rsidRPr="00656386">
        <w:rPr>
          <w:color w:val="000000" w:themeColor="text1"/>
          <w:sz w:val="26"/>
          <w:szCs w:val="26"/>
        </w:rPr>
        <w:t>201</w:t>
      </w:r>
      <w:r w:rsidR="00257CB0" w:rsidRPr="00656386">
        <w:rPr>
          <w:color w:val="000000" w:themeColor="text1"/>
          <w:sz w:val="26"/>
          <w:szCs w:val="26"/>
        </w:rPr>
        <w:t xml:space="preserve">8 </w:t>
      </w:r>
      <w:r w:rsidR="008608C2" w:rsidRPr="00656386">
        <w:rPr>
          <w:color w:val="000000" w:themeColor="text1"/>
          <w:sz w:val="26"/>
          <w:szCs w:val="26"/>
        </w:rPr>
        <w:t>года</w:t>
      </w:r>
      <w:r w:rsidRPr="00656386">
        <w:rPr>
          <w:color w:val="000000" w:themeColor="text1"/>
          <w:sz w:val="26"/>
          <w:szCs w:val="26"/>
        </w:rPr>
        <w:t>.</w:t>
      </w:r>
    </w:p>
    <w:p w:rsidR="000633C4" w:rsidRPr="00C81B0C" w:rsidRDefault="000633C4" w:rsidP="00FF063B">
      <w:pPr>
        <w:pStyle w:val="a6"/>
        <w:tabs>
          <w:tab w:val="left" w:pos="993"/>
          <w:tab w:val="left" w:pos="1276"/>
        </w:tabs>
        <w:ind w:left="709" w:firstLine="0"/>
        <w:jc w:val="both"/>
        <w:rPr>
          <w:color w:val="000000" w:themeColor="text1"/>
          <w:sz w:val="26"/>
          <w:szCs w:val="26"/>
        </w:rPr>
      </w:pPr>
    </w:p>
    <w:p w:rsidR="000633C4" w:rsidRPr="00C81B0C" w:rsidRDefault="000633C4" w:rsidP="00FF063B">
      <w:pPr>
        <w:pStyle w:val="a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b/>
          <w:color w:val="000000" w:themeColor="text1"/>
          <w:sz w:val="26"/>
          <w:szCs w:val="26"/>
        </w:rPr>
      </w:pPr>
      <w:r w:rsidRPr="00C81B0C">
        <w:rPr>
          <w:b/>
          <w:color w:val="000000" w:themeColor="text1"/>
          <w:sz w:val="26"/>
          <w:szCs w:val="26"/>
        </w:rPr>
        <w:t>Порядок оплаты работ.</w:t>
      </w:r>
    </w:p>
    <w:p w:rsidR="000633C4" w:rsidRPr="00C81B0C" w:rsidRDefault="000633C4" w:rsidP="00FF063B">
      <w:pPr>
        <w:widowControl w:val="0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81B0C">
        <w:rPr>
          <w:rFonts w:ascii="Times New Roman" w:hAnsi="Times New Roman" w:cs="Times New Roman"/>
          <w:color w:val="000000" w:themeColor="text1"/>
          <w:sz w:val="26"/>
          <w:szCs w:val="26"/>
        </w:rPr>
        <w:t>Расчеты с Подрядчиком за выполненные работы производятся на основании оформленных актов выполненных работ (формы №№ КС-2, КС-3) составленных по утвержденным сметам, стоимость работ оплачивается по смете с использованием индексов пересчета из базовой цены в текущую, действующим на дату заключения договора, стоимость материалов оплачивается по фактической цене, подтвержденной копиями счетов-фактур.</w:t>
      </w:r>
    </w:p>
    <w:p w:rsidR="000633C4" w:rsidRPr="00C81B0C" w:rsidRDefault="000633C4" w:rsidP="00FF063B">
      <w:pPr>
        <w:widowControl w:val="0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81B0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Подрядчик предъявляет к оплате объем работ до 20 числа текущего месяца. Оплата работ производится в течение 30 (тридцати) </w:t>
      </w:r>
      <w:r w:rsidR="00C10A84">
        <w:rPr>
          <w:rFonts w:ascii="Times New Roman" w:hAnsi="Times New Roman" w:cs="Times New Roman"/>
          <w:color w:val="000000" w:themeColor="text1"/>
          <w:sz w:val="26"/>
          <w:szCs w:val="26"/>
        </w:rPr>
        <w:t>календарных</w:t>
      </w:r>
      <w:r w:rsidRPr="00C81B0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дней с момента подписания сторонами актов выполненных работ.</w:t>
      </w:r>
    </w:p>
    <w:p w:rsidR="000633C4" w:rsidRDefault="00B42E6A" w:rsidP="00FF063B">
      <w:pPr>
        <w:widowControl w:val="0"/>
        <w:autoSpaceDE w:val="0"/>
        <w:autoSpaceDN w:val="0"/>
        <w:adjustRightInd w:val="0"/>
        <w:spacing w:before="24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1B0C">
        <w:rPr>
          <w:rFonts w:ascii="Times New Roman" w:hAnsi="Times New Roman" w:cs="Times New Roman"/>
          <w:b/>
          <w:sz w:val="26"/>
          <w:szCs w:val="26"/>
        </w:rPr>
        <w:t>П</w:t>
      </w:r>
      <w:r w:rsidR="000633C4" w:rsidRPr="00C81B0C">
        <w:rPr>
          <w:rFonts w:ascii="Times New Roman" w:hAnsi="Times New Roman" w:cs="Times New Roman"/>
          <w:b/>
          <w:sz w:val="26"/>
          <w:szCs w:val="26"/>
        </w:rPr>
        <w:t xml:space="preserve">риложение: </w:t>
      </w:r>
      <w:r w:rsidR="000633C4" w:rsidRPr="00C81B0C">
        <w:rPr>
          <w:rFonts w:ascii="Times New Roman" w:hAnsi="Times New Roman" w:cs="Times New Roman"/>
          <w:sz w:val="26"/>
          <w:szCs w:val="26"/>
        </w:rPr>
        <w:t>Проектн</w:t>
      </w:r>
      <w:r w:rsidR="00592633" w:rsidRPr="00C81B0C">
        <w:rPr>
          <w:rFonts w:ascii="Times New Roman" w:hAnsi="Times New Roman" w:cs="Times New Roman"/>
          <w:sz w:val="26"/>
          <w:szCs w:val="26"/>
        </w:rPr>
        <w:t>ая</w:t>
      </w:r>
      <w:r w:rsidR="000633C4" w:rsidRPr="00C81B0C">
        <w:rPr>
          <w:rFonts w:ascii="Times New Roman" w:hAnsi="Times New Roman" w:cs="Times New Roman"/>
          <w:sz w:val="26"/>
          <w:szCs w:val="26"/>
        </w:rPr>
        <w:t xml:space="preserve"> документация.</w:t>
      </w:r>
    </w:p>
    <w:p w:rsidR="009E7E00" w:rsidRPr="00C81B0C" w:rsidRDefault="009E7E00" w:rsidP="00FF063B">
      <w:pPr>
        <w:widowControl w:val="0"/>
        <w:autoSpaceDE w:val="0"/>
        <w:autoSpaceDN w:val="0"/>
        <w:adjustRightInd w:val="0"/>
        <w:spacing w:before="24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  <w:gridCol w:w="3119"/>
      </w:tblGrid>
      <w:tr w:rsidR="00084FA7" w:rsidRPr="00C81B0C" w:rsidTr="002942F0">
        <w:tc>
          <w:tcPr>
            <w:tcW w:w="6345" w:type="dxa"/>
          </w:tcPr>
          <w:p w:rsidR="00084FA7" w:rsidRPr="00C81B0C" w:rsidRDefault="00084FA7" w:rsidP="00FF06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81B0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Заместитель директора по капитальному строительству</w:t>
            </w:r>
            <w:r w:rsidR="002942F0" w:rsidRPr="00C81B0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C81B0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филиала ПАО «МРСК Центра» - «Костромаэнерго»</w:t>
            </w:r>
          </w:p>
          <w:p w:rsidR="002942F0" w:rsidRPr="00C81B0C" w:rsidRDefault="002942F0" w:rsidP="00FF063B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  <w:sz w:val="26"/>
                <w:szCs w:val="26"/>
              </w:rPr>
            </w:pPr>
          </w:p>
        </w:tc>
        <w:tc>
          <w:tcPr>
            <w:tcW w:w="3119" w:type="dxa"/>
          </w:tcPr>
          <w:p w:rsidR="00084FA7" w:rsidRPr="00C81B0C" w:rsidRDefault="002942F0" w:rsidP="00FF063B">
            <w:pPr>
              <w:spacing w:after="0" w:line="240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81B0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</w:t>
            </w:r>
            <w:r w:rsidR="002D61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</w:t>
            </w:r>
            <w:r w:rsidR="00084FA7" w:rsidRPr="00C81B0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А.Ю.</w:t>
            </w:r>
            <w:r w:rsidRPr="00C81B0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</w:t>
            </w:r>
            <w:r w:rsidR="00084FA7" w:rsidRPr="00C81B0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озысков</w:t>
            </w:r>
          </w:p>
        </w:tc>
      </w:tr>
      <w:tr w:rsidR="00084FA7" w:rsidRPr="00C81B0C" w:rsidTr="002942F0">
        <w:tc>
          <w:tcPr>
            <w:tcW w:w="6345" w:type="dxa"/>
          </w:tcPr>
          <w:p w:rsidR="00084FA7" w:rsidRPr="00C81B0C" w:rsidRDefault="002942F0" w:rsidP="00FF063B">
            <w:pPr>
              <w:spacing w:after="0" w:line="240" w:lineRule="auto"/>
              <w:ind w:right="317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C81B0C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главного инженера по управлению </w:t>
            </w:r>
            <w:r w:rsidRPr="00C81B0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производственными активами и развитию</w:t>
            </w:r>
            <w:r w:rsidRPr="00C81B0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филиала ПАО «МРСК Центра» </w:t>
            </w:r>
            <w:r w:rsidR="00084FA7" w:rsidRPr="00C81B0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 «Костромаэнерго»</w:t>
            </w:r>
          </w:p>
        </w:tc>
        <w:tc>
          <w:tcPr>
            <w:tcW w:w="3119" w:type="dxa"/>
          </w:tcPr>
          <w:p w:rsidR="00084FA7" w:rsidRPr="00C81B0C" w:rsidRDefault="002942F0" w:rsidP="00FF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C81B0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А.Н. </w:t>
            </w:r>
            <w:r w:rsidR="00084FA7" w:rsidRPr="00C81B0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Мелузов</w:t>
            </w:r>
          </w:p>
        </w:tc>
      </w:tr>
      <w:tr w:rsidR="00084FA7" w:rsidRPr="00C81B0C" w:rsidTr="002942F0">
        <w:tc>
          <w:tcPr>
            <w:tcW w:w="6345" w:type="dxa"/>
          </w:tcPr>
          <w:p w:rsidR="00084FA7" w:rsidRPr="00C81B0C" w:rsidRDefault="00084FA7" w:rsidP="00FF063B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color w:val="00B050"/>
                <w:sz w:val="26"/>
                <w:szCs w:val="26"/>
              </w:rPr>
            </w:pPr>
            <w:bookmarkStart w:id="1" w:name="_GoBack"/>
            <w:bookmarkEnd w:id="1"/>
          </w:p>
        </w:tc>
        <w:tc>
          <w:tcPr>
            <w:tcW w:w="3119" w:type="dxa"/>
          </w:tcPr>
          <w:p w:rsidR="00084FA7" w:rsidRPr="00C81B0C" w:rsidRDefault="00084FA7" w:rsidP="00FF0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A52BEE" w:rsidRPr="00C81B0C" w:rsidTr="00BC446B">
        <w:tc>
          <w:tcPr>
            <w:tcW w:w="6345" w:type="dxa"/>
          </w:tcPr>
          <w:p w:rsidR="00A52BEE" w:rsidRPr="00C81B0C" w:rsidRDefault="00A52BEE" w:rsidP="00BC446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81B0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Начальник управление энергосбережения и повышения энергоэффективности филиала </w:t>
            </w:r>
          </w:p>
          <w:p w:rsidR="00A52BEE" w:rsidRPr="00C81B0C" w:rsidRDefault="00A52BEE" w:rsidP="00BC44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81B0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ПАО «МРСК Центра» - «Костромаэнерго»</w:t>
            </w:r>
          </w:p>
        </w:tc>
        <w:tc>
          <w:tcPr>
            <w:tcW w:w="3119" w:type="dxa"/>
          </w:tcPr>
          <w:p w:rsidR="00A52BEE" w:rsidRPr="00C81B0C" w:rsidRDefault="00A52BEE" w:rsidP="00BC4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81B0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А.С.Барков </w:t>
            </w:r>
          </w:p>
          <w:p w:rsidR="00A52BEE" w:rsidRPr="00C81B0C" w:rsidRDefault="00A52BEE" w:rsidP="00BC4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5A60AE" w:rsidRPr="005A60AE" w:rsidRDefault="005A60AE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5A60AE" w:rsidRPr="005A60AE" w:rsidSect="005A60AE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27A2F"/>
    <w:multiLevelType w:val="hybridMultilevel"/>
    <w:tmpl w:val="71C0551C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62A32"/>
    <w:multiLevelType w:val="hybridMultilevel"/>
    <w:tmpl w:val="137CCE1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30835"/>
    <w:multiLevelType w:val="hybridMultilevel"/>
    <w:tmpl w:val="F7DC5F52"/>
    <w:lvl w:ilvl="0" w:tplc="DDE2CD6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8048BF"/>
    <w:multiLevelType w:val="multilevel"/>
    <w:tmpl w:val="FA5896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8"/>
      </w:rPr>
    </w:lvl>
    <w:lvl w:ilvl="1">
      <w:start w:val="7"/>
      <w:numFmt w:val="decimal"/>
      <w:lvlText w:val="%1.%2"/>
      <w:lvlJc w:val="left"/>
      <w:pPr>
        <w:ind w:left="1440" w:hanging="3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sz w:val="28"/>
      </w:rPr>
    </w:lvl>
  </w:abstractNum>
  <w:abstractNum w:abstractNumId="4" w15:restartNumberingAfterBreak="0">
    <w:nsid w:val="10DF7EAC"/>
    <w:multiLevelType w:val="multilevel"/>
    <w:tmpl w:val="C30AE76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F15B57"/>
    <w:multiLevelType w:val="multilevel"/>
    <w:tmpl w:val="CD444618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  <w:b w:val="0"/>
        <w:sz w:val="2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  <w:b w:val="0"/>
        <w:sz w:val="28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  <w:b w:val="0"/>
        <w:sz w:val="2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  <w:b w:val="0"/>
        <w:sz w:val="28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  <w:b w:val="0"/>
        <w:sz w:val="2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  <w:b w:val="0"/>
        <w:sz w:val="28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hAnsi="Times New Roman" w:cs="Times New Roman" w:hint="default"/>
        <w:b w:val="0"/>
        <w:sz w:val="28"/>
      </w:rPr>
    </w:lvl>
  </w:abstractNum>
  <w:abstractNum w:abstractNumId="6" w15:restartNumberingAfterBreak="0">
    <w:nsid w:val="183E389B"/>
    <w:multiLevelType w:val="hybridMultilevel"/>
    <w:tmpl w:val="B3AA318E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FBA2A68"/>
    <w:multiLevelType w:val="hybridMultilevel"/>
    <w:tmpl w:val="1FCC1A38"/>
    <w:lvl w:ilvl="0" w:tplc="335A7682">
      <w:start w:val="1"/>
      <w:numFmt w:val="decimal"/>
      <w:lvlText w:val="1.%1."/>
      <w:lvlJc w:val="left"/>
      <w:pPr>
        <w:tabs>
          <w:tab w:val="num" w:pos="791"/>
        </w:tabs>
        <w:ind w:left="791" w:firstLine="28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148DD"/>
    <w:multiLevelType w:val="multilevel"/>
    <w:tmpl w:val="F91C334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0" w15:restartNumberingAfterBreak="0">
    <w:nsid w:val="34B074A0"/>
    <w:multiLevelType w:val="hybridMultilevel"/>
    <w:tmpl w:val="FA08BCD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5D84C49"/>
    <w:multiLevelType w:val="multilevel"/>
    <w:tmpl w:val="8D58F64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451159E5"/>
    <w:multiLevelType w:val="multilevel"/>
    <w:tmpl w:val="E1F87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13" w15:restartNumberingAfterBreak="0">
    <w:nsid w:val="498D76B5"/>
    <w:multiLevelType w:val="multilevel"/>
    <w:tmpl w:val="A2E23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554333B"/>
    <w:multiLevelType w:val="hybridMultilevel"/>
    <w:tmpl w:val="443AC2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8602F39"/>
    <w:multiLevelType w:val="multilevel"/>
    <w:tmpl w:val="AEEC1C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7" w15:restartNumberingAfterBreak="0">
    <w:nsid w:val="5A0E22C7"/>
    <w:multiLevelType w:val="hybridMultilevel"/>
    <w:tmpl w:val="76FAEBA2"/>
    <w:lvl w:ilvl="0" w:tplc="DDE2CD64">
      <w:start w:val="1"/>
      <w:numFmt w:val="bullet"/>
      <w:lvlText w:val=""/>
      <w:lvlJc w:val="left"/>
      <w:pPr>
        <w:ind w:left="812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18" w15:restartNumberingAfterBreak="0">
    <w:nsid w:val="631D0B33"/>
    <w:multiLevelType w:val="hybridMultilevel"/>
    <w:tmpl w:val="A9C6C58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6A63AE7"/>
    <w:multiLevelType w:val="hybridMultilevel"/>
    <w:tmpl w:val="A096372A"/>
    <w:lvl w:ilvl="0" w:tplc="6E6C97DC">
      <w:start w:val="1"/>
      <w:numFmt w:val="decimal"/>
      <w:lvlText w:val="2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4B384C"/>
    <w:multiLevelType w:val="hybridMultilevel"/>
    <w:tmpl w:val="53369FFA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CB2001F2">
      <w:start w:val="1"/>
      <w:numFmt w:val="decimal"/>
      <w:lvlText w:val="1.%2."/>
      <w:lvlJc w:val="left"/>
      <w:pPr>
        <w:tabs>
          <w:tab w:val="num" w:pos="791"/>
        </w:tabs>
        <w:ind w:left="791" w:firstLine="289"/>
      </w:pPr>
      <w:rPr>
        <w:rFonts w:hint="default"/>
        <w:sz w:val="28"/>
        <w:szCs w:val="28"/>
      </w:rPr>
    </w:lvl>
    <w:lvl w:ilvl="2" w:tplc="8256C5F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5A3D2D"/>
    <w:multiLevelType w:val="hybridMultilevel"/>
    <w:tmpl w:val="56FEC32A"/>
    <w:lvl w:ilvl="0" w:tplc="CB2001F2">
      <w:start w:val="1"/>
      <w:numFmt w:val="decimal"/>
      <w:lvlText w:val="1.%1."/>
      <w:lvlJc w:val="left"/>
      <w:pPr>
        <w:tabs>
          <w:tab w:val="num" w:pos="2231"/>
        </w:tabs>
        <w:ind w:left="2231" w:firstLine="28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6DB059C5"/>
    <w:multiLevelType w:val="hybridMultilevel"/>
    <w:tmpl w:val="3D72AAE2"/>
    <w:lvl w:ilvl="0" w:tplc="DDE2CD6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4EF3ECF"/>
    <w:multiLevelType w:val="multilevel"/>
    <w:tmpl w:val="7F30E1E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4" w15:restartNumberingAfterBreak="0">
    <w:nsid w:val="7B2B7972"/>
    <w:multiLevelType w:val="multilevel"/>
    <w:tmpl w:val="A95845C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25" w15:restartNumberingAfterBreak="0">
    <w:nsid w:val="7CB172DC"/>
    <w:multiLevelType w:val="hybridMultilevel"/>
    <w:tmpl w:val="512EC23E"/>
    <w:lvl w:ilvl="0" w:tplc="6E6C97DC">
      <w:start w:val="1"/>
      <w:numFmt w:val="decimal"/>
      <w:lvlText w:val="2.%1."/>
      <w:lvlJc w:val="left"/>
      <w:pPr>
        <w:ind w:left="157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16"/>
  </w:num>
  <w:num w:numId="5">
    <w:abstractNumId w:val="7"/>
  </w:num>
  <w:num w:numId="6">
    <w:abstractNumId w:val="12"/>
  </w:num>
  <w:num w:numId="7">
    <w:abstractNumId w:val="18"/>
  </w:num>
  <w:num w:numId="8">
    <w:abstractNumId w:val="15"/>
  </w:num>
  <w:num w:numId="9">
    <w:abstractNumId w:val="14"/>
  </w:num>
  <w:num w:numId="10">
    <w:abstractNumId w:val="19"/>
  </w:num>
  <w:num w:numId="11">
    <w:abstractNumId w:val="9"/>
  </w:num>
  <w:num w:numId="12">
    <w:abstractNumId w:val="11"/>
  </w:num>
  <w:num w:numId="13">
    <w:abstractNumId w:val="23"/>
  </w:num>
  <w:num w:numId="14">
    <w:abstractNumId w:val="4"/>
  </w:num>
  <w:num w:numId="15">
    <w:abstractNumId w:val="20"/>
  </w:num>
  <w:num w:numId="16">
    <w:abstractNumId w:val="6"/>
  </w:num>
  <w:num w:numId="17">
    <w:abstractNumId w:val="2"/>
  </w:num>
  <w:num w:numId="18">
    <w:abstractNumId w:val="2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3"/>
  </w:num>
  <w:num w:numId="21">
    <w:abstractNumId w:val="1"/>
  </w:num>
  <w:num w:numId="22">
    <w:abstractNumId w:val="21"/>
  </w:num>
  <w:num w:numId="23">
    <w:abstractNumId w:val="5"/>
  </w:num>
  <w:num w:numId="24">
    <w:abstractNumId w:val="17"/>
  </w:num>
  <w:num w:numId="25">
    <w:abstractNumId w:val="22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75F"/>
    <w:rsid w:val="00013D40"/>
    <w:rsid w:val="00022630"/>
    <w:rsid w:val="00025426"/>
    <w:rsid w:val="0002671F"/>
    <w:rsid w:val="00041716"/>
    <w:rsid w:val="00057B81"/>
    <w:rsid w:val="000633C4"/>
    <w:rsid w:val="00084FA7"/>
    <w:rsid w:val="000879E1"/>
    <w:rsid w:val="000909CA"/>
    <w:rsid w:val="00094159"/>
    <w:rsid w:val="000E59DD"/>
    <w:rsid w:val="000E665E"/>
    <w:rsid w:val="000F02A8"/>
    <w:rsid w:val="000F6D75"/>
    <w:rsid w:val="00105B04"/>
    <w:rsid w:val="00122A50"/>
    <w:rsid w:val="001434A2"/>
    <w:rsid w:val="00197804"/>
    <w:rsid w:val="001A24F2"/>
    <w:rsid w:val="002154D3"/>
    <w:rsid w:val="00223BD6"/>
    <w:rsid w:val="00250F32"/>
    <w:rsid w:val="0025695E"/>
    <w:rsid w:val="00257CB0"/>
    <w:rsid w:val="002942F0"/>
    <w:rsid w:val="0029510E"/>
    <w:rsid w:val="002A3DBA"/>
    <w:rsid w:val="002C7A22"/>
    <w:rsid w:val="002D61C8"/>
    <w:rsid w:val="0030433B"/>
    <w:rsid w:val="00311012"/>
    <w:rsid w:val="00322FB6"/>
    <w:rsid w:val="00346D19"/>
    <w:rsid w:val="00364E9F"/>
    <w:rsid w:val="003933BB"/>
    <w:rsid w:val="003D1C61"/>
    <w:rsid w:val="003E3B5B"/>
    <w:rsid w:val="003E4C41"/>
    <w:rsid w:val="003F1B53"/>
    <w:rsid w:val="00400C37"/>
    <w:rsid w:val="004133ED"/>
    <w:rsid w:val="00431F95"/>
    <w:rsid w:val="0044716D"/>
    <w:rsid w:val="004706D1"/>
    <w:rsid w:val="00471272"/>
    <w:rsid w:val="0048534D"/>
    <w:rsid w:val="004A660D"/>
    <w:rsid w:val="004B604A"/>
    <w:rsid w:val="004D18BB"/>
    <w:rsid w:val="004D566D"/>
    <w:rsid w:val="004E14EB"/>
    <w:rsid w:val="004E29F2"/>
    <w:rsid w:val="0051632E"/>
    <w:rsid w:val="0052661D"/>
    <w:rsid w:val="0053070C"/>
    <w:rsid w:val="00531AD6"/>
    <w:rsid w:val="0057178D"/>
    <w:rsid w:val="00586DCB"/>
    <w:rsid w:val="00592633"/>
    <w:rsid w:val="005A518A"/>
    <w:rsid w:val="005A60AE"/>
    <w:rsid w:val="005A6FE6"/>
    <w:rsid w:val="005B140A"/>
    <w:rsid w:val="005B2B28"/>
    <w:rsid w:val="005C049E"/>
    <w:rsid w:val="005D64CB"/>
    <w:rsid w:val="005E7A42"/>
    <w:rsid w:val="005F5F0E"/>
    <w:rsid w:val="00610295"/>
    <w:rsid w:val="006208FD"/>
    <w:rsid w:val="00655FC9"/>
    <w:rsid w:val="00656386"/>
    <w:rsid w:val="0066339B"/>
    <w:rsid w:val="006823A2"/>
    <w:rsid w:val="00682EA3"/>
    <w:rsid w:val="006901C2"/>
    <w:rsid w:val="006D09D8"/>
    <w:rsid w:val="006D46E0"/>
    <w:rsid w:val="006D5A56"/>
    <w:rsid w:val="006E0AD1"/>
    <w:rsid w:val="006E1ED8"/>
    <w:rsid w:val="006E4C24"/>
    <w:rsid w:val="00705C62"/>
    <w:rsid w:val="007158A0"/>
    <w:rsid w:val="00737952"/>
    <w:rsid w:val="007630C1"/>
    <w:rsid w:val="00794259"/>
    <w:rsid w:val="007A504B"/>
    <w:rsid w:val="007A7458"/>
    <w:rsid w:val="007B690F"/>
    <w:rsid w:val="007D4152"/>
    <w:rsid w:val="008054D6"/>
    <w:rsid w:val="00805A96"/>
    <w:rsid w:val="008147A1"/>
    <w:rsid w:val="008304AC"/>
    <w:rsid w:val="00843D2F"/>
    <w:rsid w:val="0084515E"/>
    <w:rsid w:val="0084630C"/>
    <w:rsid w:val="008504FC"/>
    <w:rsid w:val="008608C2"/>
    <w:rsid w:val="0087500E"/>
    <w:rsid w:val="00893560"/>
    <w:rsid w:val="008954AC"/>
    <w:rsid w:val="008A12BF"/>
    <w:rsid w:val="008C18BA"/>
    <w:rsid w:val="008C4624"/>
    <w:rsid w:val="008C53EE"/>
    <w:rsid w:val="00904989"/>
    <w:rsid w:val="009108D3"/>
    <w:rsid w:val="009330F4"/>
    <w:rsid w:val="00937ACC"/>
    <w:rsid w:val="00946CE8"/>
    <w:rsid w:val="009657E2"/>
    <w:rsid w:val="0097411A"/>
    <w:rsid w:val="00982BE8"/>
    <w:rsid w:val="00993CA1"/>
    <w:rsid w:val="009945FC"/>
    <w:rsid w:val="009A12D9"/>
    <w:rsid w:val="009A275F"/>
    <w:rsid w:val="009B4346"/>
    <w:rsid w:val="009C6F68"/>
    <w:rsid w:val="009C76A8"/>
    <w:rsid w:val="009E7E00"/>
    <w:rsid w:val="009F7921"/>
    <w:rsid w:val="00A3710F"/>
    <w:rsid w:val="00A52BEE"/>
    <w:rsid w:val="00A65D7F"/>
    <w:rsid w:val="00A70ED7"/>
    <w:rsid w:val="00A73015"/>
    <w:rsid w:val="00A8117E"/>
    <w:rsid w:val="00AB5EFD"/>
    <w:rsid w:val="00AE566A"/>
    <w:rsid w:val="00B0154F"/>
    <w:rsid w:val="00B104CC"/>
    <w:rsid w:val="00B23D0E"/>
    <w:rsid w:val="00B27C56"/>
    <w:rsid w:val="00B42E6A"/>
    <w:rsid w:val="00B50246"/>
    <w:rsid w:val="00B631B7"/>
    <w:rsid w:val="00B869B4"/>
    <w:rsid w:val="00BA2008"/>
    <w:rsid w:val="00BA69ED"/>
    <w:rsid w:val="00BC7FC6"/>
    <w:rsid w:val="00BD6226"/>
    <w:rsid w:val="00C10A84"/>
    <w:rsid w:val="00C4516B"/>
    <w:rsid w:val="00C60FE9"/>
    <w:rsid w:val="00C81B0C"/>
    <w:rsid w:val="00C86F46"/>
    <w:rsid w:val="00CA146C"/>
    <w:rsid w:val="00CC2877"/>
    <w:rsid w:val="00CC67C5"/>
    <w:rsid w:val="00CE3B30"/>
    <w:rsid w:val="00CF618A"/>
    <w:rsid w:val="00CF7FA7"/>
    <w:rsid w:val="00D32361"/>
    <w:rsid w:val="00D35B23"/>
    <w:rsid w:val="00D561AD"/>
    <w:rsid w:val="00D57DD1"/>
    <w:rsid w:val="00D60323"/>
    <w:rsid w:val="00D6604E"/>
    <w:rsid w:val="00DC05D5"/>
    <w:rsid w:val="00DD6FF6"/>
    <w:rsid w:val="00DE1A0A"/>
    <w:rsid w:val="00DE6586"/>
    <w:rsid w:val="00DF12B8"/>
    <w:rsid w:val="00E05C3D"/>
    <w:rsid w:val="00E52C97"/>
    <w:rsid w:val="00EA69FD"/>
    <w:rsid w:val="00EE61B1"/>
    <w:rsid w:val="00EF0D95"/>
    <w:rsid w:val="00F01781"/>
    <w:rsid w:val="00F07B00"/>
    <w:rsid w:val="00F2591A"/>
    <w:rsid w:val="00F430CB"/>
    <w:rsid w:val="00FF063B"/>
    <w:rsid w:val="00FF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C461C7-3897-48E1-A0C1-3DA0BF60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5D7F"/>
    <w:pPr>
      <w:keepNext/>
      <w:numPr>
        <w:numId w:val="9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A65D7F"/>
    <w:pPr>
      <w:keepNext/>
      <w:numPr>
        <w:ilvl w:val="1"/>
        <w:numId w:val="9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A65D7F"/>
    <w:pPr>
      <w:keepNext/>
      <w:numPr>
        <w:ilvl w:val="2"/>
        <w:numId w:val="9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qFormat/>
    <w:rsid w:val="00A65D7F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A65D7F"/>
    <w:pPr>
      <w:numPr>
        <w:ilvl w:val="4"/>
        <w:numId w:val="9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"/>
    <w:next w:val="a"/>
    <w:link w:val="60"/>
    <w:qFormat/>
    <w:rsid w:val="00A65D7F"/>
    <w:pPr>
      <w:numPr>
        <w:ilvl w:val="5"/>
        <w:numId w:val="9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"/>
    <w:next w:val="a"/>
    <w:link w:val="70"/>
    <w:qFormat/>
    <w:rsid w:val="00A65D7F"/>
    <w:pPr>
      <w:numPr>
        <w:ilvl w:val="6"/>
        <w:numId w:val="9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A65D7F"/>
    <w:pPr>
      <w:numPr>
        <w:ilvl w:val="7"/>
        <w:numId w:val="9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A65D7F"/>
    <w:pPr>
      <w:numPr>
        <w:ilvl w:val="8"/>
        <w:numId w:val="9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75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65D7F"/>
    <w:pPr>
      <w:spacing w:after="0" w:line="240" w:lineRule="auto"/>
    </w:pPr>
  </w:style>
  <w:style w:type="paragraph" w:styleId="a6">
    <w:name w:val="Body Text Indent"/>
    <w:basedOn w:val="a"/>
    <w:link w:val="a7"/>
    <w:rsid w:val="00A65D7F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A65D7F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A65D7F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65D7F"/>
    <w:rPr>
      <w:rFonts w:ascii="Calibri" w:eastAsia="Calibri" w:hAnsi="Calibri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rsid w:val="00A65D7F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A65D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A65D7F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A65D7F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A65D7F"/>
    <w:rPr>
      <w:rFonts w:ascii="Times New Roman" w:eastAsia="Times New Roman" w:hAnsi="Times New Roman" w:cs="Times New Roman"/>
      <w:sz w:val="20"/>
      <w:szCs w:val="20"/>
    </w:rPr>
  </w:style>
  <w:style w:type="character" w:customStyle="1" w:styleId="60">
    <w:name w:val="Заголовок 6 Знак"/>
    <w:basedOn w:val="a0"/>
    <w:link w:val="6"/>
    <w:rsid w:val="00A65D7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rsid w:val="00A65D7F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A65D7F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A65D7F"/>
    <w:rPr>
      <w:rFonts w:ascii="Arial" w:eastAsia="Times New Roman" w:hAnsi="Arial" w:cs="Times New Roman"/>
      <w:b/>
      <w:i/>
      <w:sz w:val="18"/>
      <w:szCs w:val="20"/>
    </w:rPr>
  </w:style>
  <w:style w:type="paragraph" w:styleId="a8">
    <w:name w:val="List Paragraph"/>
    <w:basedOn w:val="a"/>
    <w:uiPriority w:val="34"/>
    <w:qFormat/>
    <w:rsid w:val="008C18BA"/>
    <w:pPr>
      <w:ind w:left="720"/>
      <w:contextualSpacing/>
    </w:pPr>
    <w:rPr>
      <w:rFonts w:eastAsiaTheme="minorHAnsi"/>
      <w:lang w:eastAsia="en-US"/>
    </w:rPr>
  </w:style>
  <w:style w:type="table" w:styleId="a9">
    <w:name w:val="Table Grid"/>
    <w:basedOn w:val="a1"/>
    <w:uiPriority w:val="59"/>
    <w:rsid w:val="00946CE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304AC"/>
    <w:pPr>
      <w:tabs>
        <w:tab w:val="center" w:pos="4153"/>
        <w:tab w:val="right" w:pos="8306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8304AC"/>
    <w:rPr>
      <w:rFonts w:eastAsiaTheme="minorHAnsi"/>
      <w:sz w:val="24"/>
      <w:szCs w:val="24"/>
      <w:lang w:eastAsia="en-US"/>
    </w:rPr>
  </w:style>
  <w:style w:type="paragraph" w:styleId="ac">
    <w:name w:val="Plain Text"/>
    <w:basedOn w:val="a"/>
    <w:link w:val="ad"/>
    <w:rsid w:val="004A660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d">
    <w:name w:val="Текст Знак"/>
    <w:basedOn w:val="a0"/>
    <w:link w:val="ac"/>
    <w:rsid w:val="004A660D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6DE7B7-1419-42F0-9C4F-3C702F8F5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1723</Words>
  <Characters>9824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schukina_ev</dc:creator>
  <cp:lastModifiedBy>Розысков Андрей Юрьевич</cp:lastModifiedBy>
  <cp:revision>4</cp:revision>
  <cp:lastPrinted>2018-04-11T06:33:00Z</cp:lastPrinted>
  <dcterms:created xsi:type="dcterms:W3CDTF">2018-03-28T13:15:00Z</dcterms:created>
  <dcterms:modified xsi:type="dcterms:W3CDTF">2018-04-11T06:33:00Z</dcterms:modified>
</cp:coreProperties>
</file>